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E15FD" w:rsidRDefault="000118C1">
      <w:pPr>
        <w:ind w:left="720"/>
        <w:jc w:val="right"/>
      </w:pPr>
      <w:r>
        <w:rPr>
          <w:b/>
          <w:sz w:val="36"/>
          <w:szCs w:val="36"/>
        </w:rPr>
        <w:t>Open Geospatial Consortium</w:t>
      </w:r>
      <w:r>
        <w:rPr>
          <w:b/>
          <w:color w:val="0000FF"/>
          <w:sz w:val="36"/>
          <w:szCs w:val="36"/>
        </w:rPr>
        <w:t xml:space="preserve"> </w:t>
      </w:r>
    </w:p>
    <w:p w:rsidR="00CE15FD" w:rsidRDefault="007D49F0">
      <w:pPr>
        <w:ind w:left="720"/>
        <w:jc w:val="right"/>
      </w:pPr>
      <w:r>
        <w:rPr>
          <w:sz w:val="20"/>
          <w:szCs w:val="20"/>
        </w:rPr>
        <w:t>Submission Date: 201</w:t>
      </w:r>
      <w:ins w:id="0" w:author="Carl Reed" w:date="2017-12-14T16:39:00Z">
        <w:r w:rsidR="00C70C74">
          <w:rPr>
            <w:sz w:val="20"/>
            <w:szCs w:val="20"/>
          </w:rPr>
          <w:t>7</w:t>
        </w:r>
      </w:ins>
      <w:del w:id="1" w:author="Carl Reed" w:date="2017-12-14T16:39:00Z">
        <w:r w:rsidDel="00C70C74">
          <w:rPr>
            <w:sz w:val="20"/>
            <w:szCs w:val="20"/>
          </w:rPr>
          <w:delText>6</w:delText>
        </w:r>
      </w:del>
      <w:r>
        <w:rPr>
          <w:sz w:val="20"/>
          <w:szCs w:val="20"/>
        </w:rPr>
        <w:t>-</w:t>
      </w:r>
      <w:ins w:id="2" w:author="Carl Reed" w:date="2017-12-14T16:39:00Z">
        <w:r w:rsidR="00C70C74">
          <w:rPr>
            <w:sz w:val="20"/>
            <w:szCs w:val="20"/>
          </w:rPr>
          <w:t>xx</w:t>
        </w:r>
      </w:ins>
      <w:del w:id="3" w:author="Carl Reed" w:date="2017-12-14T16:39:00Z">
        <w:r w:rsidDel="00C70C74">
          <w:rPr>
            <w:sz w:val="20"/>
            <w:szCs w:val="20"/>
          </w:rPr>
          <w:delText>04</w:delText>
        </w:r>
      </w:del>
      <w:r>
        <w:rPr>
          <w:sz w:val="20"/>
          <w:szCs w:val="20"/>
        </w:rPr>
        <w:t>-</w:t>
      </w:r>
      <w:ins w:id="4" w:author="Carl Reed" w:date="2017-12-14T16:39:00Z">
        <w:r w:rsidR="00C70C74">
          <w:rPr>
            <w:sz w:val="20"/>
            <w:szCs w:val="20"/>
          </w:rPr>
          <w:t>xx</w:t>
        </w:r>
      </w:ins>
      <w:del w:id="5" w:author="Carl Reed" w:date="2017-12-14T16:39:00Z">
        <w:r w:rsidDel="00C70C74">
          <w:rPr>
            <w:sz w:val="20"/>
            <w:szCs w:val="20"/>
          </w:rPr>
          <w:delText>04</w:delText>
        </w:r>
      </w:del>
    </w:p>
    <w:p w:rsidR="00CE15FD" w:rsidRDefault="000118C1">
      <w:pPr>
        <w:ind w:left="720"/>
        <w:jc w:val="right"/>
      </w:pPr>
      <w:r>
        <w:rPr>
          <w:sz w:val="20"/>
          <w:szCs w:val="20"/>
        </w:rPr>
        <w:t>Approval Date:   </w:t>
      </w:r>
      <w:r w:rsidR="000F2785">
        <w:rPr>
          <w:sz w:val="20"/>
          <w:szCs w:val="20"/>
        </w:rPr>
        <w:t>201</w:t>
      </w:r>
      <w:ins w:id="6" w:author="Carl Reed" w:date="2017-12-14T16:39:00Z">
        <w:r w:rsidR="00C70C74">
          <w:rPr>
            <w:sz w:val="20"/>
            <w:szCs w:val="20"/>
          </w:rPr>
          <w:t>8</w:t>
        </w:r>
      </w:ins>
      <w:del w:id="7" w:author="Carl Reed" w:date="2017-12-14T16:39:00Z">
        <w:r w:rsidR="000F2785" w:rsidDel="00C70C74">
          <w:rPr>
            <w:sz w:val="20"/>
            <w:szCs w:val="20"/>
          </w:rPr>
          <w:delText>6</w:delText>
        </w:r>
      </w:del>
      <w:r>
        <w:rPr>
          <w:sz w:val="20"/>
          <w:szCs w:val="20"/>
        </w:rPr>
        <w:t>-</w:t>
      </w:r>
      <w:ins w:id="8" w:author="Carl Reed" w:date="2017-12-14T16:39:00Z">
        <w:r w:rsidR="00C70C74">
          <w:rPr>
            <w:sz w:val="20"/>
            <w:szCs w:val="20"/>
          </w:rPr>
          <w:t>xx</w:t>
        </w:r>
      </w:ins>
      <w:del w:id="9" w:author="Carl Reed" w:date="2017-12-14T16:39:00Z">
        <w:r w:rsidR="000F2785" w:rsidDel="00C70C74">
          <w:rPr>
            <w:sz w:val="20"/>
            <w:szCs w:val="20"/>
          </w:rPr>
          <w:delText>09</w:delText>
        </w:r>
      </w:del>
      <w:r w:rsidR="000F2785">
        <w:rPr>
          <w:sz w:val="20"/>
          <w:szCs w:val="20"/>
        </w:rPr>
        <w:t>-</w:t>
      </w:r>
      <w:ins w:id="10" w:author="Carl Reed" w:date="2017-12-14T16:39:00Z">
        <w:r w:rsidR="00C70C74">
          <w:rPr>
            <w:sz w:val="20"/>
            <w:szCs w:val="20"/>
          </w:rPr>
          <w:t>xx</w:t>
        </w:r>
      </w:ins>
      <w:del w:id="11" w:author="Carl Reed" w:date="2017-12-14T16:39:00Z">
        <w:r w:rsidR="000F2785" w:rsidDel="00C70C74">
          <w:rPr>
            <w:sz w:val="20"/>
            <w:szCs w:val="20"/>
          </w:rPr>
          <w:delText>23</w:delText>
        </w:r>
      </w:del>
    </w:p>
    <w:p w:rsidR="00CE15FD" w:rsidRDefault="000118C1">
      <w:pPr>
        <w:ind w:left="720"/>
        <w:jc w:val="right"/>
      </w:pPr>
      <w:r>
        <w:rPr>
          <w:sz w:val="20"/>
          <w:szCs w:val="20"/>
        </w:rPr>
        <w:t>Publication Date:   yyyy-dd-mm</w:t>
      </w:r>
      <w:r>
        <w:rPr>
          <w:b/>
          <w:sz w:val="20"/>
          <w:szCs w:val="20"/>
        </w:rPr>
        <w:t xml:space="preserve"> </w:t>
      </w:r>
    </w:p>
    <w:p w:rsidR="00CE15FD" w:rsidRDefault="000118C1">
      <w:pPr>
        <w:ind w:left="720"/>
        <w:jc w:val="right"/>
      </w:pPr>
      <w:bookmarkStart w:id="12" w:name="h.gjdgxs" w:colFirst="0" w:colLast="0"/>
      <w:bookmarkEnd w:id="12"/>
      <w:r>
        <w:rPr>
          <w:sz w:val="20"/>
          <w:szCs w:val="20"/>
        </w:rPr>
        <w:t>External identifier for OGC</w:t>
      </w:r>
      <w:r>
        <w:rPr>
          <w:sz w:val="20"/>
          <w:szCs w:val="20"/>
          <w:vertAlign w:val="superscript"/>
        </w:rPr>
        <w:t>®</w:t>
      </w:r>
      <w:r>
        <w:rPr>
          <w:sz w:val="20"/>
          <w:szCs w:val="20"/>
        </w:rPr>
        <w:t xml:space="preserve"> documen</w:t>
      </w:r>
      <w:r w:rsidR="00CC0D51">
        <w:rPr>
          <w:sz w:val="20"/>
          <w:szCs w:val="20"/>
        </w:rPr>
        <w:t>t: http://www.opengis.net/doc/BP</w:t>
      </w:r>
      <w:r>
        <w:rPr>
          <w:sz w:val="20"/>
          <w:szCs w:val="20"/>
        </w:rPr>
        <w:t>/CDB-core-annexes/</w:t>
      </w:r>
      <w:r w:rsidR="00AE47BB">
        <w:rPr>
          <w:sz w:val="20"/>
          <w:szCs w:val="20"/>
        </w:rPr>
        <w:t>1.0</w:t>
      </w:r>
    </w:p>
    <w:p w:rsidR="00CE15FD" w:rsidRDefault="000118C1">
      <w:pPr>
        <w:ind w:left="720"/>
        <w:jc w:val="right"/>
      </w:pPr>
      <w:r>
        <w:rPr>
          <w:sz w:val="20"/>
          <w:szCs w:val="20"/>
        </w:rPr>
        <w:t>Internal reference number of this OGC</w:t>
      </w:r>
      <w:r>
        <w:rPr>
          <w:sz w:val="20"/>
          <w:szCs w:val="20"/>
          <w:vertAlign w:val="superscript"/>
        </w:rPr>
        <w:t>®</w:t>
      </w:r>
      <w:r>
        <w:rPr>
          <w:sz w:val="20"/>
          <w:szCs w:val="20"/>
        </w:rPr>
        <w:t xml:space="preserve"> document:    16-005</w:t>
      </w:r>
      <w:r w:rsidR="00C071CA">
        <w:rPr>
          <w:sz w:val="20"/>
          <w:szCs w:val="20"/>
        </w:rPr>
        <w:t>r</w:t>
      </w:r>
      <w:ins w:id="13" w:author="Carl Reed" w:date="2017-12-14T16:39:00Z">
        <w:r w:rsidR="00C70C74">
          <w:rPr>
            <w:sz w:val="20"/>
            <w:szCs w:val="20"/>
          </w:rPr>
          <w:t>3</w:t>
        </w:r>
      </w:ins>
      <w:del w:id="14" w:author="Carl Reed" w:date="2017-12-14T16:39:00Z">
        <w:r w:rsidR="00CE219C" w:rsidDel="00C70C74">
          <w:rPr>
            <w:sz w:val="20"/>
            <w:szCs w:val="20"/>
          </w:rPr>
          <w:delText>2</w:delText>
        </w:r>
      </w:del>
      <w:r>
        <w:rPr>
          <w:sz w:val="20"/>
          <w:szCs w:val="20"/>
        </w:rPr>
        <w:t xml:space="preserve"> </w:t>
      </w:r>
    </w:p>
    <w:p w:rsidR="00CE15FD" w:rsidRDefault="000118C1">
      <w:pPr>
        <w:ind w:left="720"/>
        <w:jc w:val="right"/>
      </w:pPr>
      <w:r>
        <w:rPr>
          <w:sz w:val="20"/>
          <w:szCs w:val="20"/>
        </w:rPr>
        <w:t>Version: 1.</w:t>
      </w:r>
      <w:ins w:id="15" w:author="Carl Reed" w:date="2017-12-14T16:39:00Z">
        <w:r w:rsidR="00C70C74">
          <w:rPr>
            <w:sz w:val="20"/>
            <w:szCs w:val="20"/>
          </w:rPr>
          <w:t>1</w:t>
        </w:r>
      </w:ins>
      <w:del w:id="16" w:author="Carl Reed" w:date="2017-12-14T16:39:00Z">
        <w:r w:rsidDel="00C70C74">
          <w:rPr>
            <w:sz w:val="20"/>
            <w:szCs w:val="20"/>
          </w:rPr>
          <w:delText>0</w:delText>
        </w:r>
      </w:del>
    </w:p>
    <w:p w:rsidR="00CE15FD" w:rsidRDefault="000118C1">
      <w:pPr>
        <w:ind w:left="720"/>
        <w:jc w:val="right"/>
      </w:pPr>
      <w:r>
        <w:rPr>
          <w:sz w:val="20"/>
          <w:szCs w:val="20"/>
        </w:rPr>
        <w:t>Category: OGC</w:t>
      </w:r>
      <w:r>
        <w:rPr>
          <w:sz w:val="20"/>
          <w:szCs w:val="20"/>
          <w:vertAlign w:val="superscript"/>
        </w:rPr>
        <w:t>®</w:t>
      </w:r>
      <w:r>
        <w:rPr>
          <w:sz w:val="20"/>
          <w:szCs w:val="20"/>
        </w:rPr>
        <w:t xml:space="preserve"> </w:t>
      </w:r>
      <w:r w:rsidR="00CC0D51">
        <w:rPr>
          <w:sz w:val="20"/>
          <w:szCs w:val="20"/>
        </w:rPr>
        <w:t>Best Practice</w:t>
      </w:r>
      <w:r>
        <w:rPr>
          <w:sz w:val="20"/>
          <w:szCs w:val="20"/>
        </w:rPr>
        <w:t xml:space="preserve"> </w:t>
      </w:r>
    </w:p>
    <w:p w:rsidR="00CE15FD" w:rsidRDefault="000118C1">
      <w:pPr>
        <w:ind w:left="720"/>
        <w:jc w:val="right"/>
      </w:pPr>
      <w:r>
        <w:rPr>
          <w:sz w:val="20"/>
          <w:szCs w:val="20"/>
        </w:rPr>
        <w:t>Editor:   Carl Reed</w:t>
      </w:r>
    </w:p>
    <w:p w:rsidR="00CE15FD" w:rsidRDefault="00CE15FD"/>
    <w:p w:rsidR="00CE15FD" w:rsidRDefault="00CE15FD">
      <w:pPr>
        <w:ind w:left="720"/>
        <w:jc w:val="right"/>
      </w:pPr>
    </w:p>
    <w:p w:rsidR="00CE15FD" w:rsidRDefault="00CE219C">
      <w:pPr>
        <w:ind w:left="720"/>
        <w:jc w:val="center"/>
      </w:pPr>
      <w:bookmarkStart w:id="17" w:name="h.30j0zll" w:colFirst="0" w:colLast="0"/>
      <w:bookmarkEnd w:id="17"/>
      <w:r>
        <w:rPr>
          <w:sz w:val="36"/>
          <w:szCs w:val="36"/>
        </w:rPr>
        <w:t>Volume 2</w:t>
      </w:r>
      <w:r w:rsidR="000118C1">
        <w:rPr>
          <w:sz w:val="36"/>
          <w:szCs w:val="36"/>
        </w:rPr>
        <w:t>: OGC CDB Core: Model and Physical Structure: Informative Annexes</w:t>
      </w:r>
    </w:p>
    <w:p w:rsidR="00CE15FD" w:rsidRDefault="00CE15FD"/>
    <w:p w:rsidR="00CE15FD" w:rsidRDefault="000118C1">
      <w:pPr>
        <w:tabs>
          <w:tab w:val="left" w:pos="514"/>
          <w:tab w:val="left" w:pos="9623"/>
        </w:tabs>
        <w:ind w:left="1004" w:right="284"/>
        <w:jc w:val="center"/>
      </w:pPr>
      <w:r>
        <w:rPr>
          <w:b/>
        </w:rPr>
        <w:t>Copyright notice</w:t>
      </w:r>
    </w:p>
    <w:p w:rsidR="00CE15FD" w:rsidRDefault="000118C1">
      <w:pPr>
        <w:ind w:left="720"/>
        <w:jc w:val="center"/>
      </w:pPr>
      <w:r>
        <w:t>Copyright © 201</w:t>
      </w:r>
      <w:ins w:id="18" w:author="Carl Reed" w:date="2017-12-14T16:39:00Z">
        <w:r w:rsidR="00C70C74">
          <w:t>7</w:t>
        </w:r>
      </w:ins>
      <w:del w:id="19" w:author="Carl Reed" w:date="2017-12-14T16:39:00Z">
        <w:r w:rsidDel="00C70C74">
          <w:delText>6</w:delText>
        </w:r>
      </w:del>
      <w:r>
        <w:t xml:space="preserve"> Open Geospatial Consortium</w:t>
      </w:r>
      <w:r>
        <w:br/>
        <w:t xml:space="preserve">To obtain additional rights of use, visit </w:t>
      </w:r>
      <w:hyperlink r:id="rId9">
        <w:r>
          <w:rPr>
            <w:color w:val="0000FF"/>
            <w:u w:val="single"/>
          </w:rPr>
          <w:t>http://www.opengeospatial.org/legal/</w:t>
        </w:r>
      </w:hyperlink>
      <w:r>
        <w:t>.</w:t>
      </w:r>
    </w:p>
    <w:p w:rsidR="00CE15FD" w:rsidRDefault="00CE15FD">
      <w:pPr>
        <w:ind w:left="720"/>
        <w:jc w:val="center"/>
      </w:pPr>
    </w:p>
    <w:p w:rsidR="00CE15FD" w:rsidRDefault="000118C1">
      <w:pPr>
        <w:ind w:left="720"/>
        <w:jc w:val="center"/>
      </w:pPr>
      <w:r>
        <w:rPr>
          <w:b/>
        </w:rPr>
        <w:t>Warning</w:t>
      </w:r>
    </w:p>
    <w:p w:rsidR="00CE15FD" w:rsidRPr="009367CD" w:rsidRDefault="009367CD">
      <w:pPr>
        <w:rPr>
          <w:sz w:val="20"/>
          <w:szCs w:val="20"/>
        </w:rPr>
      </w:pPr>
      <w:r w:rsidRPr="009367CD">
        <w:rPr>
          <w:iCs/>
          <w:sz w:val="20"/>
          <w:szCs w:val="20"/>
        </w:rPr>
        <w:t xml:space="preserve">This document defines an OGC Best Practices on a particular technology or approach related to an OGC standard. This document is </w:t>
      </w:r>
      <w:r w:rsidRPr="009367CD">
        <w:rPr>
          <w:iCs/>
          <w:sz w:val="20"/>
          <w:szCs w:val="20"/>
          <w:u w:val="single"/>
        </w:rPr>
        <w:t>not</w:t>
      </w:r>
      <w:r w:rsidRPr="009367CD">
        <w:rPr>
          <w:iCs/>
          <w:sz w:val="20"/>
          <w:szCs w:val="20"/>
        </w:rPr>
        <w:t xml:space="preserve"> an OGC Standard and may not be referred to as an OGC Standard. It is subject to change without notice. However, this document is an </w:t>
      </w:r>
      <w:r w:rsidRPr="009367CD">
        <w:rPr>
          <w:iCs/>
          <w:sz w:val="20"/>
          <w:szCs w:val="20"/>
          <w:u w:val="single"/>
        </w:rPr>
        <w:t xml:space="preserve">official </w:t>
      </w:r>
      <w:r w:rsidRPr="009367CD">
        <w:rPr>
          <w:iCs/>
          <w:sz w:val="20"/>
          <w:szCs w:val="20"/>
        </w:rPr>
        <w:t>position of the OGC membership on this particular technology topic</w:t>
      </w:r>
      <w:r w:rsidR="000118C1" w:rsidRPr="009367CD">
        <w:rPr>
          <w:sz w:val="20"/>
          <w:szCs w:val="20"/>
        </w:rPr>
        <w:t>.</w:t>
      </w:r>
    </w:p>
    <w:p w:rsidR="00CE15FD" w:rsidRDefault="000118C1">
      <w:pPr>
        <w:tabs>
          <w:tab w:val="left" w:pos="1980"/>
        </w:tabs>
        <w:spacing w:after="0"/>
      </w:pPr>
      <w:r>
        <w:rPr>
          <w:sz w:val="20"/>
          <w:szCs w:val="20"/>
        </w:rPr>
        <w:t>Document type:   </w:t>
      </w:r>
      <w:r>
        <w:rPr>
          <w:sz w:val="20"/>
          <w:szCs w:val="20"/>
        </w:rPr>
        <w:tab/>
      </w:r>
      <w:ins w:id="20" w:author="Carl Reed" w:date="2017-12-14T16:39:00Z">
        <w:r w:rsidR="00C70C74">
          <w:rPr>
            <w:sz w:val="20"/>
            <w:szCs w:val="20"/>
          </w:rPr>
          <w:t xml:space="preserve">Candidate </w:t>
        </w:r>
      </w:ins>
      <w:r>
        <w:rPr>
          <w:sz w:val="20"/>
          <w:szCs w:val="20"/>
        </w:rPr>
        <w:t>OGC</w:t>
      </w:r>
      <w:r>
        <w:rPr>
          <w:sz w:val="20"/>
          <w:szCs w:val="20"/>
          <w:vertAlign w:val="superscript"/>
        </w:rPr>
        <w:t>®</w:t>
      </w:r>
      <w:r>
        <w:rPr>
          <w:sz w:val="20"/>
          <w:szCs w:val="20"/>
        </w:rPr>
        <w:t xml:space="preserve"> </w:t>
      </w:r>
      <w:r w:rsidR="00CC0D51">
        <w:rPr>
          <w:sz w:val="20"/>
          <w:szCs w:val="20"/>
        </w:rPr>
        <w:t>Best Practice</w:t>
      </w:r>
    </w:p>
    <w:p w:rsidR="00CE15FD" w:rsidRDefault="000118C1">
      <w:pPr>
        <w:tabs>
          <w:tab w:val="left" w:pos="1980"/>
        </w:tabs>
        <w:spacing w:after="0"/>
      </w:pPr>
      <w:r>
        <w:rPr>
          <w:sz w:val="20"/>
          <w:szCs w:val="20"/>
        </w:rPr>
        <w:t>Document subtype:   </w:t>
      </w:r>
      <w:r>
        <w:rPr>
          <w:sz w:val="20"/>
          <w:szCs w:val="20"/>
        </w:rPr>
        <w:tab/>
      </w:r>
      <w:r w:rsidR="009367CD">
        <w:rPr>
          <w:sz w:val="20"/>
          <w:szCs w:val="20"/>
        </w:rPr>
        <w:t>Volume 2</w:t>
      </w:r>
    </w:p>
    <w:p w:rsidR="00CE15FD" w:rsidRDefault="009367CD">
      <w:pPr>
        <w:tabs>
          <w:tab w:val="left" w:pos="1980"/>
        </w:tabs>
        <w:spacing w:after="0"/>
      </w:pPr>
      <w:r>
        <w:rPr>
          <w:sz w:val="20"/>
          <w:szCs w:val="20"/>
        </w:rPr>
        <w:t>Document stage:   </w:t>
      </w:r>
      <w:r>
        <w:rPr>
          <w:sz w:val="20"/>
          <w:szCs w:val="20"/>
        </w:rPr>
        <w:tab/>
      </w:r>
      <w:del w:id="21" w:author="Carl Reed" w:date="2017-12-14T16:39:00Z">
        <w:r w:rsidDel="00C70C74">
          <w:rPr>
            <w:sz w:val="20"/>
            <w:szCs w:val="20"/>
          </w:rPr>
          <w:delText>Approved</w:delText>
        </w:r>
      </w:del>
      <w:ins w:id="22" w:author="Carl Reed" w:date="2017-12-14T16:39:00Z">
        <w:r w:rsidR="00C70C74">
          <w:rPr>
            <w:sz w:val="20"/>
            <w:szCs w:val="20"/>
          </w:rPr>
          <w:t>Draft</w:t>
        </w:r>
      </w:ins>
    </w:p>
    <w:p w:rsidR="00CE15FD" w:rsidRDefault="000118C1">
      <w:pPr>
        <w:tabs>
          <w:tab w:val="left" w:pos="1980"/>
        </w:tabs>
        <w:spacing w:after="0"/>
      </w:pPr>
      <w:r>
        <w:rPr>
          <w:sz w:val="20"/>
          <w:szCs w:val="20"/>
        </w:rPr>
        <w:t>Document language: </w:t>
      </w:r>
      <w:r>
        <w:rPr>
          <w:sz w:val="20"/>
          <w:szCs w:val="20"/>
        </w:rPr>
        <w:tab/>
        <w:t>English</w:t>
      </w:r>
    </w:p>
    <w:p w:rsidR="00CE15FD" w:rsidRDefault="000118C1">
      <w:r>
        <w:br w:type="page"/>
      </w:r>
    </w:p>
    <w:p w:rsidR="00CE15FD" w:rsidRDefault="000118C1">
      <w:bookmarkStart w:id="23" w:name="h.1fob9te" w:colFirst="0" w:colLast="0"/>
      <w:bookmarkEnd w:id="23"/>
      <w:r>
        <w:rPr>
          <w:sz w:val="16"/>
          <w:szCs w:val="16"/>
        </w:rPr>
        <w:lastRenderedPageBreak/>
        <w:t>License Agreement</w:t>
      </w:r>
    </w:p>
    <w:p w:rsidR="00CE15FD" w:rsidRDefault="000118C1">
      <w:r>
        <w:rPr>
          <w:sz w:val="16"/>
          <w:szCs w:val="16"/>
        </w:rPr>
        <w:t>Permission is hereby granted by the Open Geospatial Consortium, ("Licensor"), free of charge and subject to the terms set forth below, to any person obtaining a copy of this Intellectual Property and any associated documentation, to deal in the Intellectual Property without restriction (except as set forth below), including without limitation the rights to implement, use, copy, modify, merge, publish, distribute, and/or sublicense copies of the Intellectual Property, and to permit persons to whom the Intellectual Property is furnished to do so, provided that all copyright notices on the intellectual property are retained intact and that each person to whom the Intellectual Property is furnished agrees to the terms of this Agreement.</w:t>
      </w:r>
    </w:p>
    <w:p w:rsidR="00CE15FD" w:rsidRDefault="000118C1">
      <w:r>
        <w:rPr>
          <w:sz w:val="16"/>
          <w:szCs w:val="16"/>
        </w:rPr>
        <w:t>If you modify the Intellectual Property, all copies of the modified Intellectual Property must include, in addition to the above copyright notice, a notice that the Intellectual Property includes modifications that have not been approved or adopted by LICENSOR.</w:t>
      </w:r>
    </w:p>
    <w:p w:rsidR="00CE15FD" w:rsidRDefault="000118C1">
      <w:r>
        <w:rPr>
          <w:sz w:val="16"/>
          <w:szCs w:val="16"/>
        </w:rPr>
        <w:t>THIS LICENSE IS A COPYRIGHT LICENSE ONLY, AND DOES NOT CONVEY ANY RIGHTS UNDER ANY PATENTS THAT MAY BE IN FORCE ANYWHERE IN THE WORLD.</w:t>
      </w:r>
    </w:p>
    <w:p w:rsidR="00CE15FD" w:rsidRDefault="000118C1">
      <w:r>
        <w:rPr>
          <w:sz w:val="16"/>
          <w:szCs w:val="16"/>
        </w:rPr>
        <w:t>THE INTELLECTUAL PROPERTY IS PROVIDED "AS IS", WITHOUT WARRANTY OF ANY KIND, EXPRESS OR IMPLIED, INCLUDING BUT NOT LIMITED TO THE WARRANTIES OF MERCHANTABILITY, FITNESS FOR A PARTICULAR PURPOSE, AND NONINFRINGEMENT OF THIRD PARTY RIGHTS. THE COPYRIGHT HOLDER OR HOLDERS INCLUDED IN THIS NOTICE DO NOT WARRANT THAT THE FUNCTIONS CONTAINED IN THE INTELLECTUAL PROPERTY WILL MEET YOUR REQUIREMENTS OR THAT THE OPERATION OF THE INTELLECTUAL PROPERTY WILL BE UNINTERRUPTED OR ERROR FREE. ANY USE OF THE INTELLECTUAL PROPERTY SHALL BE MADE ENTIRELY AT THE USER’S OWN RISK. IN NO EVENT SHALL THE COPYRIGHT HOLDER OR ANY CONTRIBUTOR OF INTELLECTUAL PROPERTY RIGHTS TO THE INTELLECTUAL PROPERTY BE LIABLE FOR ANY CLAIM, OR ANY DIRECT, SPECIAL, INDIRECT OR CONSEQUENTIAL DAMAGES, OR ANY DAMAGES WHATSOEVER RESULTING FROM ANY ALLEGED INFRINGEMENT OR ANY LOSS OF USE, DATA OR PROFITS, WHETHER IN AN ACTION OF CONTRACT, NEGLIGENCE OR UNDER ANY OTHER LEGAL THEORY, ARISING OUT OF OR IN CONNECTION WITH THE IMPLEMENTATION, USE, COMMERCIALIZATION OR PERFORMANCE OF THIS INTELLECTUAL PROPERTY.</w:t>
      </w:r>
    </w:p>
    <w:p w:rsidR="00CE15FD" w:rsidRDefault="000118C1">
      <w:r>
        <w:rPr>
          <w:sz w:val="16"/>
          <w:szCs w:val="16"/>
        </w:rPr>
        <w:t>This license is effective until terminated. You may terminate it at any time by destroying the Intellectual Property together with all copies in any form. The license will also terminate if you fail to comply with any term or condition of this Agreement. Except as provided in the following sentence, no such termination of this license shall require the termination of any third party end-user sublicense to the Intellectual Property which is in force as of the date of notice of such termination. In addition, should the Intellectual Property, or the operation of the Intellectual Property, infringe, or in LICENSOR’s sole opinion be likely to infringe, any patent, copyright, trademark or other right of a third party, you agree that LICENSOR, in its sole discretion, may terminate this license without any compensation or liability to you, your licensees or any other party. You agree upon termination of any kind to destroy or cause to be destroyed the Intellectual Property together with all copies in any form, whether held by you or by any third party.</w:t>
      </w:r>
    </w:p>
    <w:p w:rsidR="00CE15FD" w:rsidRDefault="000118C1">
      <w:r>
        <w:rPr>
          <w:sz w:val="16"/>
          <w:szCs w:val="16"/>
        </w:rPr>
        <w:t>Except as contained in this notice, the name of LICENSOR or of any other holder of a copyright in all or part of the Intellectual Property shall not be used in advertising or otherwise to promote the sale, use or other dealings in this Intellectual Property without prior written authorization of LICENSOR or such copyright holder. LICENSOR is and shall at all times be the sole entity that may authorize you or any third party to use certification marks, trademarks or other special designations to indicate compliance with any LICENSOR standards or specifications. This Agreement is governed by the laws of the Commonwealth of Massachusetts. The application to this Agreement of the United Nations Convention on Contracts for the International Sale of Goods is hereby expressly excluded. In the event any provision of this Agreement shall be deemed unenforceable, void or invalid, such provision shall be modified so as to make it valid and enforceable, and as so modified the entire Agreement shall remain in full force and effect. No decision, action or inaction by LICENSOR shall be construed to be a waiver of any rights or remedies available to it.</w:t>
      </w:r>
    </w:p>
    <w:p w:rsidR="00CE15FD" w:rsidRDefault="000118C1">
      <w:r>
        <w:br w:type="page"/>
      </w:r>
    </w:p>
    <w:p w:rsidR="00CE15FD" w:rsidRDefault="00CE15FD"/>
    <w:p w:rsidR="00CE15FD" w:rsidRDefault="00CE15FD">
      <w:pPr>
        <w:keepNext/>
        <w:keepLines/>
        <w:spacing w:before="480" w:after="0" w:line="276" w:lineRule="auto"/>
      </w:pPr>
    </w:p>
    <w:sdt>
      <w:sdtPr>
        <w:rPr>
          <w:b/>
          <w:bCs/>
        </w:rPr>
        <w:id w:val="1324321361"/>
        <w:docPartObj>
          <w:docPartGallery w:val="Table of Contents"/>
          <w:docPartUnique/>
        </w:docPartObj>
      </w:sdtPr>
      <w:sdtEndPr>
        <w:rPr>
          <w:b w:val="0"/>
          <w:bCs w:val="0"/>
          <w:noProof/>
        </w:rPr>
      </w:sdtEndPr>
      <w:sdtContent>
        <w:p w:rsidR="004D2D97" w:rsidRPr="00A90FFE" w:rsidRDefault="004D2D97" w:rsidP="00A90FFE">
          <w:pPr>
            <w:pStyle w:val="NoSpacing"/>
            <w:rPr>
              <w:b/>
              <w:sz w:val="40"/>
              <w:szCs w:val="40"/>
            </w:rPr>
          </w:pPr>
          <w:r w:rsidRPr="00A90FFE">
            <w:rPr>
              <w:b/>
              <w:sz w:val="40"/>
              <w:szCs w:val="40"/>
            </w:rPr>
            <w:t>Contents</w:t>
          </w:r>
        </w:p>
        <w:p w:rsidR="00082205" w:rsidRDefault="00825AE0">
          <w:pPr>
            <w:pStyle w:val="TOC1"/>
            <w:tabs>
              <w:tab w:val="left" w:pos="440"/>
              <w:tab w:val="right" w:leader="dot" w:pos="8630"/>
            </w:tabs>
            <w:rPr>
              <w:rFonts w:asciiTheme="minorHAnsi" w:eastAsiaTheme="minorEastAsia" w:hAnsiTheme="minorHAnsi" w:cstheme="minorBidi"/>
              <w:noProof/>
              <w:color w:val="auto"/>
              <w:sz w:val="22"/>
              <w:szCs w:val="22"/>
              <w:lang w:val="en-CA" w:eastAsia="en-CA"/>
            </w:rPr>
          </w:pPr>
          <w:r>
            <w:fldChar w:fldCharType="begin"/>
          </w:r>
          <w:r w:rsidR="004D2D97">
            <w:instrText xml:space="preserve"> TOC \o "1-3" \h \z \u </w:instrText>
          </w:r>
          <w:r>
            <w:fldChar w:fldCharType="separate"/>
          </w:r>
          <w:hyperlink w:anchor="_Toc456875489" w:history="1">
            <w:r w:rsidR="00082205" w:rsidRPr="00103EBE">
              <w:rPr>
                <w:rStyle w:val="Hyperlink"/>
                <w:noProof/>
              </w:rPr>
              <w:t>1.</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Scope</w:t>
            </w:r>
            <w:r w:rsidR="00082205">
              <w:rPr>
                <w:noProof/>
                <w:webHidden/>
              </w:rPr>
              <w:tab/>
            </w:r>
            <w:r w:rsidR="00082205">
              <w:rPr>
                <w:noProof/>
                <w:webHidden/>
              </w:rPr>
              <w:fldChar w:fldCharType="begin"/>
            </w:r>
            <w:r w:rsidR="00082205">
              <w:rPr>
                <w:noProof/>
                <w:webHidden/>
              </w:rPr>
              <w:instrText xml:space="preserve"> PAGEREF _Toc456875489 \h </w:instrText>
            </w:r>
            <w:r w:rsidR="00082205">
              <w:rPr>
                <w:noProof/>
                <w:webHidden/>
              </w:rPr>
            </w:r>
            <w:r w:rsidR="00082205">
              <w:rPr>
                <w:noProof/>
                <w:webHidden/>
              </w:rPr>
              <w:fldChar w:fldCharType="separate"/>
            </w:r>
            <w:r w:rsidR="00082205">
              <w:rPr>
                <w:noProof/>
                <w:webHidden/>
              </w:rPr>
              <w:t>5</w:t>
            </w:r>
            <w:r w:rsidR="00082205">
              <w:rPr>
                <w:noProof/>
                <w:webHidden/>
              </w:rPr>
              <w:fldChar w:fldCharType="end"/>
            </w:r>
          </w:hyperlink>
        </w:p>
        <w:p w:rsidR="00082205" w:rsidRDefault="00A41909">
          <w:pPr>
            <w:pStyle w:val="TOC1"/>
            <w:tabs>
              <w:tab w:val="left" w:pos="440"/>
              <w:tab w:val="right" w:leader="dot" w:pos="8630"/>
            </w:tabs>
            <w:rPr>
              <w:rFonts w:asciiTheme="minorHAnsi" w:eastAsiaTheme="minorEastAsia" w:hAnsiTheme="minorHAnsi" w:cstheme="minorBidi"/>
              <w:noProof/>
              <w:color w:val="auto"/>
              <w:sz w:val="22"/>
              <w:szCs w:val="22"/>
              <w:lang w:val="en-CA" w:eastAsia="en-CA"/>
            </w:rPr>
          </w:pPr>
          <w:hyperlink w:anchor="_Toc456875490" w:history="1">
            <w:r w:rsidR="00082205" w:rsidRPr="00103EBE">
              <w:rPr>
                <w:rStyle w:val="Hyperlink"/>
                <w:noProof/>
              </w:rPr>
              <w:t>2.</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Conformance</w:t>
            </w:r>
            <w:r w:rsidR="00082205">
              <w:rPr>
                <w:noProof/>
                <w:webHidden/>
              </w:rPr>
              <w:tab/>
            </w:r>
            <w:r w:rsidR="00082205">
              <w:rPr>
                <w:noProof/>
                <w:webHidden/>
              </w:rPr>
              <w:fldChar w:fldCharType="begin"/>
            </w:r>
            <w:r w:rsidR="00082205">
              <w:rPr>
                <w:noProof/>
                <w:webHidden/>
              </w:rPr>
              <w:instrText xml:space="preserve"> PAGEREF _Toc456875490 \h </w:instrText>
            </w:r>
            <w:r w:rsidR="00082205">
              <w:rPr>
                <w:noProof/>
                <w:webHidden/>
              </w:rPr>
            </w:r>
            <w:r w:rsidR="00082205">
              <w:rPr>
                <w:noProof/>
                <w:webHidden/>
              </w:rPr>
              <w:fldChar w:fldCharType="separate"/>
            </w:r>
            <w:r w:rsidR="00082205">
              <w:rPr>
                <w:noProof/>
                <w:webHidden/>
              </w:rPr>
              <w:t>7</w:t>
            </w:r>
            <w:r w:rsidR="00082205">
              <w:rPr>
                <w:noProof/>
                <w:webHidden/>
              </w:rPr>
              <w:fldChar w:fldCharType="end"/>
            </w:r>
          </w:hyperlink>
        </w:p>
        <w:p w:rsidR="00082205" w:rsidRDefault="00A41909">
          <w:pPr>
            <w:pStyle w:val="TOC1"/>
            <w:tabs>
              <w:tab w:val="left" w:pos="440"/>
              <w:tab w:val="right" w:leader="dot" w:pos="8630"/>
            </w:tabs>
            <w:rPr>
              <w:rFonts w:asciiTheme="minorHAnsi" w:eastAsiaTheme="minorEastAsia" w:hAnsiTheme="minorHAnsi" w:cstheme="minorBidi"/>
              <w:noProof/>
              <w:color w:val="auto"/>
              <w:sz w:val="22"/>
              <w:szCs w:val="22"/>
              <w:lang w:val="en-CA" w:eastAsia="en-CA"/>
            </w:rPr>
          </w:pPr>
          <w:hyperlink w:anchor="_Toc456875491" w:history="1">
            <w:r w:rsidR="00082205" w:rsidRPr="00103EBE">
              <w:rPr>
                <w:rStyle w:val="Hyperlink"/>
                <w:noProof/>
              </w:rPr>
              <w:t>3.</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References</w:t>
            </w:r>
            <w:r w:rsidR="00082205">
              <w:rPr>
                <w:noProof/>
                <w:webHidden/>
              </w:rPr>
              <w:tab/>
            </w:r>
            <w:r w:rsidR="00082205">
              <w:rPr>
                <w:noProof/>
                <w:webHidden/>
              </w:rPr>
              <w:fldChar w:fldCharType="begin"/>
            </w:r>
            <w:r w:rsidR="00082205">
              <w:rPr>
                <w:noProof/>
                <w:webHidden/>
              </w:rPr>
              <w:instrText xml:space="preserve"> PAGEREF _Toc456875491 \h </w:instrText>
            </w:r>
            <w:r w:rsidR="00082205">
              <w:rPr>
                <w:noProof/>
                <w:webHidden/>
              </w:rPr>
            </w:r>
            <w:r w:rsidR="00082205">
              <w:rPr>
                <w:noProof/>
                <w:webHidden/>
              </w:rPr>
              <w:fldChar w:fldCharType="separate"/>
            </w:r>
            <w:r w:rsidR="00082205">
              <w:rPr>
                <w:noProof/>
                <w:webHidden/>
              </w:rPr>
              <w:t>7</w:t>
            </w:r>
            <w:r w:rsidR="00082205">
              <w:rPr>
                <w:noProof/>
                <w:webHidden/>
              </w:rPr>
              <w:fldChar w:fldCharType="end"/>
            </w:r>
          </w:hyperlink>
        </w:p>
        <w:p w:rsidR="00082205" w:rsidRDefault="00A41909">
          <w:pPr>
            <w:pStyle w:val="TOC1"/>
            <w:tabs>
              <w:tab w:val="left" w:pos="440"/>
              <w:tab w:val="right" w:leader="dot" w:pos="8630"/>
            </w:tabs>
            <w:rPr>
              <w:rFonts w:asciiTheme="minorHAnsi" w:eastAsiaTheme="minorEastAsia" w:hAnsiTheme="minorHAnsi" w:cstheme="minorBidi"/>
              <w:noProof/>
              <w:color w:val="auto"/>
              <w:sz w:val="22"/>
              <w:szCs w:val="22"/>
              <w:lang w:val="en-CA" w:eastAsia="en-CA"/>
            </w:rPr>
          </w:pPr>
          <w:hyperlink w:anchor="_Toc456875492" w:history="1">
            <w:r w:rsidR="00082205" w:rsidRPr="00103EBE">
              <w:rPr>
                <w:rStyle w:val="Hyperlink"/>
                <w:noProof/>
              </w:rPr>
              <w:t>4.</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Terms and Definitions</w:t>
            </w:r>
            <w:r w:rsidR="00082205">
              <w:rPr>
                <w:noProof/>
                <w:webHidden/>
              </w:rPr>
              <w:tab/>
            </w:r>
            <w:r w:rsidR="00082205">
              <w:rPr>
                <w:noProof/>
                <w:webHidden/>
              </w:rPr>
              <w:fldChar w:fldCharType="begin"/>
            </w:r>
            <w:r w:rsidR="00082205">
              <w:rPr>
                <w:noProof/>
                <w:webHidden/>
              </w:rPr>
              <w:instrText xml:space="preserve"> PAGEREF _Toc456875492 \h </w:instrText>
            </w:r>
            <w:r w:rsidR="00082205">
              <w:rPr>
                <w:noProof/>
                <w:webHidden/>
              </w:rPr>
            </w:r>
            <w:r w:rsidR="00082205">
              <w:rPr>
                <w:noProof/>
                <w:webHidden/>
              </w:rPr>
              <w:fldChar w:fldCharType="separate"/>
            </w:r>
            <w:r w:rsidR="00082205">
              <w:rPr>
                <w:noProof/>
                <w:webHidden/>
              </w:rPr>
              <w:t>7</w:t>
            </w:r>
            <w:r w:rsidR="00082205">
              <w:rPr>
                <w:noProof/>
                <w:webHidden/>
              </w:rPr>
              <w:fldChar w:fldCharType="end"/>
            </w:r>
          </w:hyperlink>
        </w:p>
        <w:p w:rsidR="00082205" w:rsidRDefault="00A41909">
          <w:pPr>
            <w:pStyle w:val="TOC1"/>
            <w:tabs>
              <w:tab w:val="left" w:pos="440"/>
              <w:tab w:val="right" w:leader="dot" w:pos="8630"/>
            </w:tabs>
            <w:rPr>
              <w:rFonts w:asciiTheme="minorHAnsi" w:eastAsiaTheme="minorEastAsia" w:hAnsiTheme="minorHAnsi" w:cstheme="minorBidi"/>
              <w:noProof/>
              <w:color w:val="auto"/>
              <w:sz w:val="22"/>
              <w:szCs w:val="22"/>
              <w:lang w:val="en-CA" w:eastAsia="en-CA"/>
            </w:rPr>
          </w:pPr>
          <w:hyperlink w:anchor="_Toc456875493" w:history="1">
            <w:r w:rsidR="00082205" w:rsidRPr="00103EBE">
              <w:rPr>
                <w:rStyle w:val="Hyperlink"/>
                <w:noProof/>
              </w:rPr>
              <w:t>5.</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Conventions</w:t>
            </w:r>
            <w:r w:rsidR="00082205">
              <w:rPr>
                <w:noProof/>
                <w:webHidden/>
              </w:rPr>
              <w:tab/>
            </w:r>
            <w:r w:rsidR="00082205">
              <w:rPr>
                <w:noProof/>
                <w:webHidden/>
              </w:rPr>
              <w:fldChar w:fldCharType="begin"/>
            </w:r>
            <w:r w:rsidR="00082205">
              <w:rPr>
                <w:noProof/>
                <w:webHidden/>
              </w:rPr>
              <w:instrText xml:space="preserve"> PAGEREF _Toc456875493 \h </w:instrText>
            </w:r>
            <w:r w:rsidR="00082205">
              <w:rPr>
                <w:noProof/>
                <w:webHidden/>
              </w:rPr>
            </w:r>
            <w:r w:rsidR="00082205">
              <w:rPr>
                <w:noProof/>
                <w:webHidden/>
              </w:rPr>
              <w:fldChar w:fldCharType="separate"/>
            </w:r>
            <w:r w:rsidR="00082205">
              <w:rPr>
                <w:noProof/>
                <w:webHidden/>
              </w:rPr>
              <w:t>7</w:t>
            </w:r>
            <w:r w:rsidR="00082205">
              <w:rPr>
                <w:noProof/>
                <w:webHidden/>
              </w:rPr>
              <w:fldChar w:fldCharType="end"/>
            </w:r>
          </w:hyperlink>
        </w:p>
        <w:p w:rsidR="00082205" w:rsidRDefault="00A41909">
          <w:pPr>
            <w:pStyle w:val="TOC2"/>
            <w:tabs>
              <w:tab w:val="left" w:pos="880"/>
              <w:tab w:val="right" w:leader="dot" w:pos="8630"/>
            </w:tabs>
            <w:rPr>
              <w:rFonts w:asciiTheme="minorHAnsi" w:eastAsiaTheme="minorEastAsia" w:hAnsiTheme="minorHAnsi" w:cstheme="minorBidi"/>
              <w:noProof/>
              <w:color w:val="auto"/>
              <w:sz w:val="22"/>
              <w:szCs w:val="22"/>
              <w:lang w:val="en-CA" w:eastAsia="en-CA"/>
            </w:rPr>
          </w:pPr>
          <w:hyperlink w:anchor="_Toc456875494" w:history="1">
            <w:r w:rsidR="00082205" w:rsidRPr="00103EBE">
              <w:rPr>
                <w:rStyle w:val="Hyperlink"/>
                <w:noProof/>
              </w:rPr>
              <w:t>5.1</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Identifiers</w:t>
            </w:r>
            <w:r w:rsidR="00082205">
              <w:rPr>
                <w:noProof/>
                <w:webHidden/>
              </w:rPr>
              <w:tab/>
            </w:r>
            <w:r w:rsidR="00082205">
              <w:rPr>
                <w:noProof/>
                <w:webHidden/>
              </w:rPr>
              <w:fldChar w:fldCharType="begin"/>
            </w:r>
            <w:r w:rsidR="00082205">
              <w:rPr>
                <w:noProof/>
                <w:webHidden/>
              </w:rPr>
              <w:instrText xml:space="preserve"> PAGEREF _Toc456875494 \h </w:instrText>
            </w:r>
            <w:r w:rsidR="00082205">
              <w:rPr>
                <w:noProof/>
                <w:webHidden/>
              </w:rPr>
            </w:r>
            <w:r w:rsidR="00082205">
              <w:rPr>
                <w:noProof/>
                <w:webHidden/>
              </w:rPr>
              <w:fldChar w:fldCharType="separate"/>
            </w:r>
            <w:r w:rsidR="00082205">
              <w:rPr>
                <w:noProof/>
                <w:webHidden/>
              </w:rPr>
              <w:t>8</w:t>
            </w:r>
            <w:r w:rsidR="00082205">
              <w:rPr>
                <w:noProof/>
                <w:webHidden/>
              </w:rPr>
              <w:fldChar w:fldCharType="end"/>
            </w:r>
          </w:hyperlink>
        </w:p>
        <w:p w:rsidR="00082205" w:rsidRDefault="00A41909">
          <w:pPr>
            <w:pStyle w:val="TOC1"/>
            <w:tabs>
              <w:tab w:val="left" w:pos="440"/>
              <w:tab w:val="right" w:leader="dot" w:pos="8630"/>
            </w:tabs>
            <w:rPr>
              <w:rFonts w:asciiTheme="minorHAnsi" w:eastAsiaTheme="minorEastAsia" w:hAnsiTheme="minorHAnsi" w:cstheme="minorBidi"/>
              <w:noProof/>
              <w:color w:val="auto"/>
              <w:sz w:val="22"/>
              <w:szCs w:val="22"/>
              <w:lang w:val="en-CA" w:eastAsia="en-CA"/>
            </w:rPr>
          </w:pPr>
          <w:hyperlink w:anchor="_Toc456875495" w:history="1">
            <w:r w:rsidR="00082205" w:rsidRPr="00103EBE">
              <w:rPr>
                <w:rStyle w:val="Hyperlink"/>
                <w:noProof/>
              </w:rPr>
              <w:t>6.</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A: Conformance Class Abstract Test Suite (Normative)</w:t>
            </w:r>
            <w:r w:rsidR="00082205">
              <w:rPr>
                <w:noProof/>
                <w:webHidden/>
              </w:rPr>
              <w:tab/>
            </w:r>
            <w:r w:rsidR="00082205">
              <w:rPr>
                <w:noProof/>
                <w:webHidden/>
              </w:rPr>
              <w:fldChar w:fldCharType="begin"/>
            </w:r>
            <w:r w:rsidR="00082205">
              <w:rPr>
                <w:noProof/>
                <w:webHidden/>
              </w:rPr>
              <w:instrText xml:space="preserve"> PAGEREF _Toc456875495 \h </w:instrText>
            </w:r>
            <w:r w:rsidR="00082205">
              <w:rPr>
                <w:noProof/>
                <w:webHidden/>
              </w:rPr>
            </w:r>
            <w:r w:rsidR="00082205">
              <w:rPr>
                <w:noProof/>
                <w:webHidden/>
              </w:rPr>
              <w:fldChar w:fldCharType="separate"/>
            </w:r>
            <w:r w:rsidR="00082205">
              <w:rPr>
                <w:noProof/>
                <w:webHidden/>
              </w:rPr>
              <w:t>9</w:t>
            </w:r>
            <w:r w:rsidR="00082205">
              <w:rPr>
                <w:noProof/>
                <w:webHidden/>
              </w:rPr>
              <w:fldChar w:fldCharType="end"/>
            </w:r>
          </w:hyperlink>
        </w:p>
        <w:p w:rsidR="00082205" w:rsidRDefault="00A41909">
          <w:pPr>
            <w:pStyle w:val="TOC1"/>
            <w:tabs>
              <w:tab w:val="left" w:pos="440"/>
              <w:tab w:val="right" w:leader="dot" w:pos="8630"/>
            </w:tabs>
            <w:rPr>
              <w:rFonts w:asciiTheme="minorHAnsi" w:eastAsiaTheme="minorEastAsia" w:hAnsiTheme="minorHAnsi" w:cstheme="minorBidi"/>
              <w:noProof/>
              <w:color w:val="auto"/>
              <w:sz w:val="22"/>
              <w:szCs w:val="22"/>
              <w:lang w:val="en-CA" w:eastAsia="en-CA"/>
            </w:rPr>
          </w:pPr>
          <w:hyperlink w:anchor="_Toc456875496" w:history="1">
            <w:r w:rsidR="00082205" w:rsidRPr="00103EBE">
              <w:rPr>
                <w:rStyle w:val="Hyperlink"/>
                <w:noProof/>
              </w:rPr>
              <w:t>7.</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B Rationale: Sensor Simulation - Achieving Device-Independence</w:t>
            </w:r>
            <w:r w:rsidR="00082205">
              <w:rPr>
                <w:noProof/>
                <w:webHidden/>
              </w:rPr>
              <w:tab/>
            </w:r>
            <w:r w:rsidR="00082205">
              <w:rPr>
                <w:noProof/>
                <w:webHidden/>
              </w:rPr>
              <w:fldChar w:fldCharType="begin"/>
            </w:r>
            <w:r w:rsidR="00082205">
              <w:rPr>
                <w:noProof/>
                <w:webHidden/>
              </w:rPr>
              <w:instrText xml:space="preserve"> PAGEREF _Toc456875496 \h </w:instrText>
            </w:r>
            <w:r w:rsidR="00082205">
              <w:rPr>
                <w:noProof/>
                <w:webHidden/>
              </w:rPr>
            </w:r>
            <w:r w:rsidR="00082205">
              <w:rPr>
                <w:noProof/>
                <w:webHidden/>
              </w:rPr>
              <w:fldChar w:fldCharType="separate"/>
            </w:r>
            <w:r w:rsidR="00082205">
              <w:rPr>
                <w:noProof/>
                <w:webHidden/>
              </w:rPr>
              <w:t>10</w:t>
            </w:r>
            <w:r w:rsidR="00082205">
              <w:rPr>
                <w:noProof/>
                <w:webHidden/>
              </w:rPr>
              <w:fldChar w:fldCharType="end"/>
            </w:r>
          </w:hyperlink>
        </w:p>
        <w:p w:rsidR="00082205" w:rsidRDefault="00A41909">
          <w:pPr>
            <w:pStyle w:val="TOC1"/>
            <w:tabs>
              <w:tab w:val="left" w:pos="440"/>
              <w:tab w:val="right" w:leader="dot" w:pos="8630"/>
            </w:tabs>
            <w:rPr>
              <w:rFonts w:asciiTheme="minorHAnsi" w:eastAsiaTheme="minorEastAsia" w:hAnsiTheme="minorHAnsi" w:cstheme="minorBidi"/>
              <w:noProof/>
              <w:color w:val="auto"/>
              <w:sz w:val="22"/>
              <w:szCs w:val="22"/>
              <w:lang w:val="en-CA" w:eastAsia="en-CA"/>
            </w:rPr>
          </w:pPr>
          <w:hyperlink w:anchor="_Toc456875497" w:history="1">
            <w:r w:rsidR="00082205" w:rsidRPr="00103EBE">
              <w:rPr>
                <w:rStyle w:val="Hyperlink"/>
                <w:noProof/>
              </w:rPr>
              <w:t>8.</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C: Reasons for Using Jpeg</w:t>
            </w:r>
            <w:r w:rsidR="00082205">
              <w:rPr>
                <w:noProof/>
                <w:webHidden/>
              </w:rPr>
              <w:tab/>
            </w:r>
            <w:r w:rsidR="00082205">
              <w:rPr>
                <w:noProof/>
                <w:webHidden/>
              </w:rPr>
              <w:fldChar w:fldCharType="begin"/>
            </w:r>
            <w:r w:rsidR="00082205">
              <w:rPr>
                <w:noProof/>
                <w:webHidden/>
              </w:rPr>
              <w:instrText xml:space="preserve"> PAGEREF _Toc456875497 \h </w:instrText>
            </w:r>
            <w:r w:rsidR="00082205">
              <w:rPr>
                <w:noProof/>
                <w:webHidden/>
              </w:rPr>
            </w:r>
            <w:r w:rsidR="00082205">
              <w:rPr>
                <w:noProof/>
                <w:webHidden/>
              </w:rPr>
              <w:fldChar w:fldCharType="separate"/>
            </w:r>
            <w:r w:rsidR="00082205">
              <w:rPr>
                <w:noProof/>
                <w:webHidden/>
              </w:rPr>
              <w:t>12</w:t>
            </w:r>
            <w:r w:rsidR="00082205">
              <w:rPr>
                <w:noProof/>
                <w:webHidden/>
              </w:rPr>
              <w:fldChar w:fldCharType="end"/>
            </w:r>
          </w:hyperlink>
        </w:p>
        <w:p w:rsidR="00082205" w:rsidRDefault="00A41909">
          <w:pPr>
            <w:pStyle w:val="TOC1"/>
            <w:tabs>
              <w:tab w:val="left" w:pos="440"/>
              <w:tab w:val="right" w:leader="dot" w:pos="8630"/>
            </w:tabs>
            <w:rPr>
              <w:rFonts w:asciiTheme="minorHAnsi" w:eastAsiaTheme="minorEastAsia" w:hAnsiTheme="minorHAnsi" w:cstheme="minorBidi"/>
              <w:noProof/>
              <w:color w:val="auto"/>
              <w:sz w:val="22"/>
              <w:szCs w:val="22"/>
              <w:lang w:val="en-CA" w:eastAsia="en-CA"/>
            </w:rPr>
          </w:pPr>
          <w:hyperlink w:anchor="_Toc456875498" w:history="1">
            <w:r w:rsidR="00082205" w:rsidRPr="00103EBE">
              <w:rPr>
                <w:rStyle w:val="Hyperlink"/>
                <w:noProof/>
              </w:rPr>
              <w:t>9.</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F Rationale: Partitioning the Earth into Tiles</w:t>
            </w:r>
            <w:r w:rsidR="00082205">
              <w:rPr>
                <w:noProof/>
                <w:webHidden/>
              </w:rPr>
              <w:tab/>
            </w:r>
            <w:r w:rsidR="00082205">
              <w:rPr>
                <w:noProof/>
                <w:webHidden/>
              </w:rPr>
              <w:fldChar w:fldCharType="begin"/>
            </w:r>
            <w:r w:rsidR="00082205">
              <w:rPr>
                <w:noProof/>
                <w:webHidden/>
              </w:rPr>
              <w:instrText xml:space="preserve"> PAGEREF _Toc456875498 \h </w:instrText>
            </w:r>
            <w:r w:rsidR="00082205">
              <w:rPr>
                <w:noProof/>
                <w:webHidden/>
              </w:rPr>
            </w:r>
            <w:r w:rsidR="00082205">
              <w:rPr>
                <w:noProof/>
                <w:webHidden/>
              </w:rPr>
              <w:fldChar w:fldCharType="separate"/>
            </w:r>
            <w:r w:rsidR="00082205">
              <w:rPr>
                <w:noProof/>
                <w:webHidden/>
              </w:rPr>
              <w:t>14</w:t>
            </w:r>
            <w:r w:rsidR="00082205">
              <w:rPr>
                <w:noProof/>
                <w:webHidden/>
              </w:rPr>
              <w:fldChar w:fldCharType="end"/>
            </w:r>
          </w:hyperlink>
        </w:p>
        <w:p w:rsidR="00082205" w:rsidRDefault="00A41909">
          <w:pPr>
            <w:pStyle w:val="TOC1"/>
            <w:tabs>
              <w:tab w:val="left" w:pos="660"/>
              <w:tab w:val="right" w:leader="dot" w:pos="8630"/>
            </w:tabs>
            <w:rPr>
              <w:rFonts w:asciiTheme="minorHAnsi" w:eastAsiaTheme="minorEastAsia" w:hAnsiTheme="minorHAnsi" w:cstheme="minorBidi"/>
              <w:noProof/>
              <w:color w:val="auto"/>
              <w:sz w:val="22"/>
              <w:szCs w:val="22"/>
              <w:lang w:val="en-CA" w:eastAsia="en-CA"/>
            </w:rPr>
          </w:pPr>
          <w:hyperlink w:anchor="_Toc456875499" w:history="1">
            <w:r w:rsidR="00082205" w:rsidRPr="00103EBE">
              <w:rPr>
                <w:rStyle w:val="Hyperlink"/>
                <w:noProof/>
              </w:rPr>
              <w:t>10.</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G Rationale: Importance of Level of Detail</w:t>
            </w:r>
            <w:r w:rsidR="00082205">
              <w:rPr>
                <w:noProof/>
                <w:webHidden/>
              </w:rPr>
              <w:tab/>
            </w:r>
            <w:r w:rsidR="00082205">
              <w:rPr>
                <w:noProof/>
                <w:webHidden/>
              </w:rPr>
              <w:fldChar w:fldCharType="begin"/>
            </w:r>
            <w:r w:rsidR="00082205">
              <w:rPr>
                <w:noProof/>
                <w:webHidden/>
              </w:rPr>
              <w:instrText xml:space="preserve"> PAGEREF _Toc456875499 \h </w:instrText>
            </w:r>
            <w:r w:rsidR="00082205">
              <w:rPr>
                <w:noProof/>
                <w:webHidden/>
              </w:rPr>
            </w:r>
            <w:r w:rsidR="00082205">
              <w:rPr>
                <w:noProof/>
                <w:webHidden/>
              </w:rPr>
              <w:fldChar w:fldCharType="separate"/>
            </w:r>
            <w:r w:rsidR="00082205">
              <w:rPr>
                <w:noProof/>
                <w:webHidden/>
              </w:rPr>
              <w:t>18</w:t>
            </w:r>
            <w:r w:rsidR="00082205">
              <w:rPr>
                <w:noProof/>
                <w:webHidden/>
              </w:rPr>
              <w:fldChar w:fldCharType="end"/>
            </w:r>
          </w:hyperlink>
        </w:p>
        <w:p w:rsidR="00082205" w:rsidRDefault="00A41909">
          <w:pPr>
            <w:pStyle w:val="TOC1"/>
            <w:tabs>
              <w:tab w:val="left" w:pos="660"/>
              <w:tab w:val="right" w:leader="dot" w:pos="8630"/>
            </w:tabs>
            <w:rPr>
              <w:rFonts w:asciiTheme="minorHAnsi" w:eastAsiaTheme="minorEastAsia" w:hAnsiTheme="minorHAnsi" w:cstheme="minorBidi"/>
              <w:noProof/>
              <w:color w:val="auto"/>
              <w:sz w:val="22"/>
              <w:szCs w:val="22"/>
              <w:lang w:val="en-CA" w:eastAsia="en-CA"/>
            </w:rPr>
          </w:pPr>
          <w:hyperlink w:anchor="_Toc456875500" w:history="1">
            <w:r w:rsidR="00082205" w:rsidRPr="00103EBE">
              <w:rPr>
                <w:rStyle w:val="Hyperlink"/>
                <w:noProof/>
              </w:rPr>
              <w:t>11.</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H Informative: JPEG</w:t>
            </w:r>
            <w:r w:rsidR="00082205">
              <w:rPr>
                <w:noProof/>
                <w:webHidden/>
              </w:rPr>
              <w:tab/>
            </w:r>
            <w:r w:rsidR="00082205">
              <w:rPr>
                <w:noProof/>
                <w:webHidden/>
              </w:rPr>
              <w:fldChar w:fldCharType="begin"/>
            </w:r>
            <w:r w:rsidR="00082205">
              <w:rPr>
                <w:noProof/>
                <w:webHidden/>
              </w:rPr>
              <w:instrText xml:space="preserve"> PAGEREF _Toc456875500 \h </w:instrText>
            </w:r>
            <w:r w:rsidR="00082205">
              <w:rPr>
                <w:noProof/>
                <w:webHidden/>
              </w:rPr>
            </w:r>
            <w:r w:rsidR="00082205">
              <w:rPr>
                <w:noProof/>
                <w:webHidden/>
              </w:rPr>
              <w:fldChar w:fldCharType="separate"/>
            </w:r>
            <w:r w:rsidR="00082205">
              <w:rPr>
                <w:noProof/>
                <w:webHidden/>
              </w:rPr>
              <w:t>20</w:t>
            </w:r>
            <w:r w:rsidR="00082205">
              <w:rPr>
                <w:noProof/>
                <w:webHidden/>
              </w:rPr>
              <w:fldChar w:fldCharType="end"/>
            </w:r>
          </w:hyperlink>
        </w:p>
        <w:p w:rsidR="00082205" w:rsidRDefault="00A41909">
          <w:pPr>
            <w:pStyle w:val="TOC1"/>
            <w:tabs>
              <w:tab w:val="left" w:pos="660"/>
              <w:tab w:val="right" w:leader="dot" w:pos="8630"/>
            </w:tabs>
            <w:rPr>
              <w:rFonts w:asciiTheme="minorHAnsi" w:eastAsiaTheme="minorEastAsia" w:hAnsiTheme="minorHAnsi" w:cstheme="minorBidi"/>
              <w:noProof/>
              <w:color w:val="auto"/>
              <w:sz w:val="22"/>
              <w:szCs w:val="22"/>
              <w:lang w:val="en-CA" w:eastAsia="en-CA"/>
            </w:rPr>
          </w:pPr>
          <w:hyperlink w:anchor="_Toc456875501" w:history="1">
            <w:r w:rsidR="00082205" w:rsidRPr="00103EBE">
              <w:rPr>
                <w:rStyle w:val="Hyperlink"/>
                <w:noProof/>
              </w:rPr>
              <w:t>12.</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I Informative: ZipFile Format Notes</w:t>
            </w:r>
            <w:r w:rsidR="00082205">
              <w:rPr>
                <w:noProof/>
                <w:webHidden/>
              </w:rPr>
              <w:tab/>
            </w:r>
            <w:r w:rsidR="00082205">
              <w:rPr>
                <w:noProof/>
                <w:webHidden/>
              </w:rPr>
              <w:fldChar w:fldCharType="begin"/>
            </w:r>
            <w:r w:rsidR="00082205">
              <w:rPr>
                <w:noProof/>
                <w:webHidden/>
              </w:rPr>
              <w:instrText xml:space="preserve"> PAGEREF _Toc456875501 \h </w:instrText>
            </w:r>
            <w:r w:rsidR="00082205">
              <w:rPr>
                <w:noProof/>
                <w:webHidden/>
              </w:rPr>
            </w:r>
            <w:r w:rsidR="00082205">
              <w:rPr>
                <w:noProof/>
                <w:webHidden/>
              </w:rPr>
              <w:fldChar w:fldCharType="separate"/>
            </w:r>
            <w:r w:rsidR="00082205">
              <w:rPr>
                <w:noProof/>
                <w:webHidden/>
              </w:rPr>
              <w:t>22</w:t>
            </w:r>
            <w:r w:rsidR="00082205">
              <w:rPr>
                <w:noProof/>
                <w:webHidden/>
              </w:rPr>
              <w:fldChar w:fldCharType="end"/>
            </w:r>
          </w:hyperlink>
        </w:p>
        <w:p w:rsidR="00082205" w:rsidRDefault="00A41909">
          <w:pPr>
            <w:pStyle w:val="TOC1"/>
            <w:tabs>
              <w:tab w:val="left" w:pos="660"/>
              <w:tab w:val="right" w:leader="dot" w:pos="8630"/>
            </w:tabs>
            <w:rPr>
              <w:rFonts w:asciiTheme="minorHAnsi" w:eastAsiaTheme="minorEastAsia" w:hAnsiTheme="minorHAnsi" w:cstheme="minorBidi"/>
              <w:noProof/>
              <w:color w:val="auto"/>
              <w:sz w:val="22"/>
              <w:szCs w:val="22"/>
              <w:lang w:val="en-CA" w:eastAsia="en-CA"/>
            </w:rPr>
          </w:pPr>
          <w:hyperlink w:anchor="_Toc456875502" w:history="1">
            <w:r w:rsidR="00082205" w:rsidRPr="00103EBE">
              <w:rPr>
                <w:rStyle w:val="Hyperlink"/>
                <w:noProof/>
              </w:rPr>
              <w:t>13.</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J: Light Names and Hierarchy</w:t>
            </w:r>
            <w:r w:rsidR="00082205">
              <w:rPr>
                <w:noProof/>
                <w:webHidden/>
              </w:rPr>
              <w:tab/>
            </w:r>
            <w:r w:rsidR="00082205">
              <w:rPr>
                <w:noProof/>
                <w:webHidden/>
              </w:rPr>
              <w:fldChar w:fldCharType="begin"/>
            </w:r>
            <w:r w:rsidR="00082205">
              <w:rPr>
                <w:noProof/>
                <w:webHidden/>
              </w:rPr>
              <w:instrText xml:space="preserve"> PAGEREF _Toc456875502 \h </w:instrText>
            </w:r>
            <w:r w:rsidR="00082205">
              <w:rPr>
                <w:noProof/>
                <w:webHidden/>
              </w:rPr>
            </w:r>
            <w:r w:rsidR="00082205">
              <w:rPr>
                <w:noProof/>
                <w:webHidden/>
              </w:rPr>
              <w:fldChar w:fldCharType="separate"/>
            </w:r>
            <w:r w:rsidR="00082205">
              <w:rPr>
                <w:noProof/>
                <w:webHidden/>
              </w:rPr>
              <w:t>24</w:t>
            </w:r>
            <w:r w:rsidR="00082205">
              <w:rPr>
                <w:noProof/>
                <w:webHidden/>
              </w:rPr>
              <w:fldChar w:fldCharType="end"/>
            </w:r>
          </w:hyperlink>
        </w:p>
        <w:p w:rsidR="00082205" w:rsidRDefault="00A41909">
          <w:pPr>
            <w:pStyle w:val="TOC1"/>
            <w:tabs>
              <w:tab w:val="left" w:pos="660"/>
              <w:tab w:val="right" w:leader="dot" w:pos="8630"/>
            </w:tabs>
            <w:rPr>
              <w:rFonts w:asciiTheme="minorHAnsi" w:eastAsiaTheme="minorEastAsia" w:hAnsiTheme="minorHAnsi" w:cstheme="minorBidi"/>
              <w:noProof/>
              <w:color w:val="auto"/>
              <w:sz w:val="22"/>
              <w:szCs w:val="22"/>
              <w:lang w:val="en-CA" w:eastAsia="en-CA"/>
            </w:rPr>
          </w:pPr>
          <w:hyperlink w:anchor="_Toc456875503" w:history="1">
            <w:r w:rsidR="00082205" w:rsidRPr="00103EBE">
              <w:rPr>
                <w:rStyle w:val="Hyperlink"/>
                <w:noProof/>
              </w:rPr>
              <w:t>14.</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M: CDB Directory Naming and Structure</w:t>
            </w:r>
            <w:r w:rsidR="00082205">
              <w:rPr>
                <w:noProof/>
                <w:webHidden/>
              </w:rPr>
              <w:tab/>
            </w:r>
            <w:r w:rsidR="00082205">
              <w:rPr>
                <w:noProof/>
                <w:webHidden/>
              </w:rPr>
              <w:fldChar w:fldCharType="begin"/>
            </w:r>
            <w:r w:rsidR="00082205">
              <w:rPr>
                <w:noProof/>
                <w:webHidden/>
              </w:rPr>
              <w:instrText xml:space="preserve"> PAGEREF _Toc456875503 \h </w:instrText>
            </w:r>
            <w:r w:rsidR="00082205">
              <w:rPr>
                <w:noProof/>
                <w:webHidden/>
              </w:rPr>
            </w:r>
            <w:r w:rsidR="00082205">
              <w:rPr>
                <w:noProof/>
                <w:webHidden/>
              </w:rPr>
              <w:fldChar w:fldCharType="separate"/>
            </w:r>
            <w:r w:rsidR="00082205">
              <w:rPr>
                <w:noProof/>
                <w:webHidden/>
              </w:rPr>
              <w:t>36</w:t>
            </w:r>
            <w:r w:rsidR="00082205">
              <w:rPr>
                <w:noProof/>
                <w:webHidden/>
              </w:rPr>
              <w:fldChar w:fldCharType="end"/>
            </w:r>
          </w:hyperlink>
        </w:p>
        <w:p w:rsidR="00082205" w:rsidRDefault="00A41909">
          <w:pPr>
            <w:pStyle w:val="TOC1"/>
            <w:tabs>
              <w:tab w:val="left" w:pos="660"/>
              <w:tab w:val="right" w:leader="dot" w:pos="8630"/>
            </w:tabs>
            <w:rPr>
              <w:rFonts w:asciiTheme="minorHAnsi" w:eastAsiaTheme="minorEastAsia" w:hAnsiTheme="minorHAnsi" w:cstheme="minorBidi"/>
              <w:noProof/>
              <w:color w:val="auto"/>
              <w:sz w:val="22"/>
              <w:szCs w:val="22"/>
              <w:lang w:val="en-CA" w:eastAsia="en-CA"/>
            </w:rPr>
          </w:pPr>
          <w:hyperlink w:anchor="_Toc456875504" w:history="1">
            <w:r w:rsidR="00082205" w:rsidRPr="00103EBE">
              <w:rPr>
                <w:rStyle w:val="Hyperlink"/>
                <w:noProof/>
              </w:rPr>
              <w:t>15.</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O: List of Texture Component Selectors</w:t>
            </w:r>
            <w:r w:rsidR="00082205">
              <w:rPr>
                <w:noProof/>
                <w:webHidden/>
              </w:rPr>
              <w:tab/>
            </w:r>
            <w:r w:rsidR="00082205">
              <w:rPr>
                <w:noProof/>
                <w:webHidden/>
              </w:rPr>
              <w:fldChar w:fldCharType="begin"/>
            </w:r>
            <w:r w:rsidR="00082205">
              <w:rPr>
                <w:noProof/>
                <w:webHidden/>
              </w:rPr>
              <w:instrText xml:space="preserve"> PAGEREF _Toc456875504 \h </w:instrText>
            </w:r>
            <w:r w:rsidR="00082205">
              <w:rPr>
                <w:noProof/>
                <w:webHidden/>
              </w:rPr>
            </w:r>
            <w:r w:rsidR="00082205">
              <w:rPr>
                <w:noProof/>
                <w:webHidden/>
              </w:rPr>
              <w:fldChar w:fldCharType="separate"/>
            </w:r>
            <w:r w:rsidR="00082205">
              <w:rPr>
                <w:noProof/>
                <w:webHidden/>
              </w:rPr>
              <w:t>37</w:t>
            </w:r>
            <w:r w:rsidR="00082205">
              <w:rPr>
                <w:noProof/>
                <w:webHidden/>
              </w:rPr>
              <w:fldChar w:fldCharType="end"/>
            </w:r>
          </w:hyperlink>
        </w:p>
        <w:p w:rsidR="00082205" w:rsidRDefault="00A41909">
          <w:pPr>
            <w:pStyle w:val="TOC1"/>
            <w:tabs>
              <w:tab w:val="left" w:pos="660"/>
              <w:tab w:val="right" w:leader="dot" w:pos="8630"/>
            </w:tabs>
            <w:rPr>
              <w:rFonts w:asciiTheme="minorHAnsi" w:eastAsiaTheme="minorEastAsia" w:hAnsiTheme="minorHAnsi" w:cstheme="minorBidi"/>
              <w:noProof/>
              <w:color w:val="auto"/>
              <w:sz w:val="22"/>
              <w:szCs w:val="22"/>
              <w:lang w:val="en-CA" w:eastAsia="en-CA"/>
            </w:rPr>
          </w:pPr>
          <w:hyperlink w:anchor="_Toc456875505" w:history="1">
            <w:r w:rsidR="00082205" w:rsidRPr="00103EBE">
              <w:rPr>
                <w:rStyle w:val="Hyperlink"/>
                <w:noProof/>
              </w:rPr>
              <w:t>16.</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Q: Table of Dataset Codes</w:t>
            </w:r>
            <w:r w:rsidR="00082205">
              <w:rPr>
                <w:noProof/>
                <w:webHidden/>
              </w:rPr>
              <w:tab/>
            </w:r>
            <w:r w:rsidR="00082205">
              <w:rPr>
                <w:noProof/>
                <w:webHidden/>
              </w:rPr>
              <w:fldChar w:fldCharType="begin"/>
            </w:r>
            <w:r w:rsidR="00082205">
              <w:rPr>
                <w:noProof/>
                <w:webHidden/>
              </w:rPr>
              <w:instrText xml:space="preserve"> PAGEREF _Toc456875505 \h </w:instrText>
            </w:r>
            <w:r w:rsidR="00082205">
              <w:rPr>
                <w:noProof/>
                <w:webHidden/>
              </w:rPr>
            </w:r>
            <w:r w:rsidR="00082205">
              <w:rPr>
                <w:noProof/>
                <w:webHidden/>
              </w:rPr>
              <w:fldChar w:fldCharType="separate"/>
            </w:r>
            <w:r w:rsidR="00082205">
              <w:rPr>
                <w:noProof/>
                <w:webHidden/>
              </w:rPr>
              <w:t>45</w:t>
            </w:r>
            <w:r w:rsidR="00082205">
              <w:rPr>
                <w:noProof/>
                <w:webHidden/>
              </w:rPr>
              <w:fldChar w:fldCharType="end"/>
            </w:r>
          </w:hyperlink>
        </w:p>
        <w:p w:rsidR="00082205" w:rsidRDefault="00A41909">
          <w:pPr>
            <w:pStyle w:val="TOC1"/>
            <w:tabs>
              <w:tab w:val="left" w:pos="660"/>
              <w:tab w:val="right" w:leader="dot" w:pos="8630"/>
            </w:tabs>
            <w:rPr>
              <w:rFonts w:asciiTheme="minorHAnsi" w:eastAsiaTheme="minorEastAsia" w:hAnsiTheme="minorHAnsi" w:cstheme="minorBidi"/>
              <w:noProof/>
              <w:color w:val="auto"/>
              <w:sz w:val="22"/>
              <w:szCs w:val="22"/>
              <w:lang w:val="en-CA" w:eastAsia="en-CA"/>
            </w:rPr>
          </w:pPr>
          <w:hyperlink w:anchor="_Toc456875506" w:history="1">
            <w:r w:rsidR="00082205" w:rsidRPr="00103EBE">
              <w:rPr>
                <w:rStyle w:val="Hyperlink"/>
                <w:noProof/>
              </w:rPr>
              <w:t>17.</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R: Derived Datasets within the CDB</w:t>
            </w:r>
            <w:r w:rsidR="00082205">
              <w:rPr>
                <w:noProof/>
                <w:webHidden/>
              </w:rPr>
              <w:tab/>
            </w:r>
            <w:r w:rsidR="00082205">
              <w:rPr>
                <w:noProof/>
                <w:webHidden/>
              </w:rPr>
              <w:fldChar w:fldCharType="begin"/>
            </w:r>
            <w:r w:rsidR="00082205">
              <w:rPr>
                <w:noProof/>
                <w:webHidden/>
              </w:rPr>
              <w:instrText xml:space="preserve"> PAGEREF _Toc456875506 \h </w:instrText>
            </w:r>
            <w:r w:rsidR="00082205">
              <w:rPr>
                <w:noProof/>
                <w:webHidden/>
              </w:rPr>
            </w:r>
            <w:r w:rsidR="00082205">
              <w:rPr>
                <w:noProof/>
                <w:webHidden/>
              </w:rPr>
              <w:fldChar w:fldCharType="separate"/>
            </w:r>
            <w:r w:rsidR="00082205">
              <w:rPr>
                <w:noProof/>
                <w:webHidden/>
              </w:rPr>
              <w:t>48</w:t>
            </w:r>
            <w:r w:rsidR="00082205">
              <w:rPr>
                <w:noProof/>
                <w:webHidden/>
              </w:rPr>
              <w:fldChar w:fldCharType="end"/>
            </w:r>
          </w:hyperlink>
        </w:p>
        <w:p w:rsidR="00082205" w:rsidRDefault="00A41909">
          <w:pPr>
            <w:pStyle w:val="TOC1"/>
            <w:tabs>
              <w:tab w:val="left" w:pos="660"/>
              <w:tab w:val="right" w:leader="dot" w:pos="8630"/>
            </w:tabs>
            <w:rPr>
              <w:rFonts w:asciiTheme="minorHAnsi" w:eastAsiaTheme="minorEastAsia" w:hAnsiTheme="minorHAnsi" w:cstheme="minorBidi"/>
              <w:noProof/>
              <w:color w:val="auto"/>
              <w:sz w:val="22"/>
              <w:szCs w:val="22"/>
              <w:lang w:val="en-CA" w:eastAsia="en-CA"/>
            </w:rPr>
          </w:pPr>
          <w:hyperlink w:anchor="_Toc456875507" w:history="1">
            <w:r w:rsidR="00082205" w:rsidRPr="00103EBE">
              <w:rPr>
                <w:rStyle w:val="Hyperlink"/>
                <w:noProof/>
              </w:rPr>
              <w:t>18.</w:t>
            </w:r>
            <w:r w:rsidR="00082205">
              <w:rPr>
                <w:rFonts w:asciiTheme="minorHAnsi" w:eastAsiaTheme="minorEastAsia" w:hAnsiTheme="minorHAnsi" w:cstheme="minorBidi"/>
                <w:noProof/>
                <w:color w:val="auto"/>
                <w:sz w:val="22"/>
                <w:szCs w:val="22"/>
                <w:lang w:val="en-CA" w:eastAsia="en-CA"/>
              </w:rPr>
              <w:tab/>
            </w:r>
            <w:r w:rsidR="00082205" w:rsidRPr="00103EBE">
              <w:rPr>
                <w:rStyle w:val="Hyperlink"/>
                <w:noProof/>
              </w:rPr>
              <w:t>Annex S: Default Read and Write values for Simulator Client-Devices</w:t>
            </w:r>
            <w:r w:rsidR="00082205">
              <w:rPr>
                <w:noProof/>
                <w:webHidden/>
              </w:rPr>
              <w:tab/>
            </w:r>
            <w:r w:rsidR="00082205">
              <w:rPr>
                <w:noProof/>
                <w:webHidden/>
              </w:rPr>
              <w:fldChar w:fldCharType="begin"/>
            </w:r>
            <w:r w:rsidR="00082205">
              <w:rPr>
                <w:noProof/>
                <w:webHidden/>
              </w:rPr>
              <w:instrText xml:space="preserve"> PAGEREF _Toc456875507 \h </w:instrText>
            </w:r>
            <w:r w:rsidR="00082205">
              <w:rPr>
                <w:noProof/>
                <w:webHidden/>
              </w:rPr>
            </w:r>
            <w:r w:rsidR="00082205">
              <w:rPr>
                <w:noProof/>
                <w:webHidden/>
              </w:rPr>
              <w:fldChar w:fldCharType="separate"/>
            </w:r>
            <w:r w:rsidR="00082205">
              <w:rPr>
                <w:noProof/>
                <w:webHidden/>
              </w:rPr>
              <w:t>51</w:t>
            </w:r>
            <w:r w:rsidR="00082205">
              <w:rPr>
                <w:noProof/>
                <w:webHidden/>
              </w:rPr>
              <w:fldChar w:fldCharType="end"/>
            </w:r>
          </w:hyperlink>
        </w:p>
        <w:p w:rsidR="004D2D97" w:rsidRDefault="00825AE0">
          <w:r>
            <w:rPr>
              <w:b/>
              <w:bCs/>
              <w:noProof/>
            </w:rPr>
            <w:fldChar w:fldCharType="end"/>
          </w:r>
        </w:p>
      </w:sdtContent>
    </w:sdt>
    <w:p w:rsidR="00CE15FD" w:rsidRDefault="00CE15FD"/>
    <w:p w:rsidR="00CE15FD" w:rsidRDefault="00CE15FD">
      <w:pPr>
        <w:keepNext/>
        <w:keepLines/>
        <w:spacing w:before="480" w:after="0" w:line="276" w:lineRule="auto"/>
      </w:pPr>
    </w:p>
    <w:p w:rsidR="00CE15FD" w:rsidRDefault="00CE15FD">
      <w:pPr>
        <w:keepNext/>
        <w:keepLines/>
        <w:spacing w:before="480" w:after="0" w:line="276" w:lineRule="auto"/>
      </w:pPr>
    </w:p>
    <w:p w:rsidR="00CE15FD" w:rsidRDefault="000118C1">
      <w:r>
        <w:br w:type="page"/>
      </w:r>
    </w:p>
    <w:p w:rsidR="00CE15FD" w:rsidRDefault="00CE15FD">
      <w:pPr>
        <w:keepNext/>
        <w:keepLines/>
        <w:spacing w:before="480" w:after="0" w:line="276" w:lineRule="auto"/>
      </w:pPr>
    </w:p>
    <w:p w:rsidR="00CE15FD" w:rsidRDefault="00CE15FD">
      <w:pPr>
        <w:keepNext/>
        <w:keepLines/>
        <w:spacing w:before="480" w:after="0" w:line="276" w:lineRule="auto"/>
      </w:pPr>
    </w:p>
    <w:p w:rsidR="00CE15FD" w:rsidRDefault="000118C1">
      <w:pPr>
        <w:keepNext/>
        <w:numPr>
          <w:ilvl w:val="0"/>
          <w:numId w:val="12"/>
        </w:numPr>
        <w:tabs>
          <w:tab w:val="left" w:pos="400"/>
        </w:tabs>
        <w:spacing w:before="360" w:after="70"/>
        <w:ind w:hanging="504"/>
      </w:pPr>
      <w:r>
        <w:rPr>
          <w:b/>
          <w:sz w:val="28"/>
          <w:szCs w:val="28"/>
        </w:rPr>
        <w:t>Abstract</w:t>
      </w:r>
    </w:p>
    <w:p w:rsidR="00CE15FD" w:rsidRDefault="000118C1">
      <w:r>
        <w:t xml:space="preserve">This document provides the Annexes for the CDB Core: Model and Physical Structure standard. The only exception is Annex A, Abstract Test Suite. The </w:t>
      </w:r>
      <w:r w:rsidR="006E4FB6">
        <w:t xml:space="preserve">CDB </w:t>
      </w:r>
      <w:r>
        <w:t>ATS Annex is in Volume 1: Core document.</w:t>
      </w:r>
    </w:p>
    <w:p w:rsidR="00CE15FD" w:rsidRDefault="000118C1">
      <w:pPr>
        <w:keepNext/>
        <w:numPr>
          <w:ilvl w:val="0"/>
          <w:numId w:val="12"/>
        </w:numPr>
        <w:tabs>
          <w:tab w:val="left" w:pos="400"/>
        </w:tabs>
        <w:spacing w:before="360" w:after="70"/>
        <w:ind w:hanging="504"/>
      </w:pPr>
      <w:r>
        <w:rPr>
          <w:b/>
          <w:sz w:val="28"/>
          <w:szCs w:val="28"/>
        </w:rPr>
        <w:t>Keywords</w:t>
      </w:r>
    </w:p>
    <w:p w:rsidR="00CE15FD" w:rsidRDefault="000118C1">
      <w:r>
        <w:t>The following are keywords to be used by search engines and document catalogues.</w:t>
      </w:r>
    </w:p>
    <w:p w:rsidR="00CE15FD" w:rsidRDefault="000118C1">
      <w:r>
        <w:t>ogcdoc, OGC document, CDB, annexes</w:t>
      </w:r>
    </w:p>
    <w:p w:rsidR="00CE15FD" w:rsidRDefault="000118C1">
      <w:pPr>
        <w:keepNext/>
        <w:numPr>
          <w:ilvl w:val="0"/>
          <w:numId w:val="12"/>
        </w:numPr>
        <w:tabs>
          <w:tab w:val="left" w:pos="400"/>
        </w:tabs>
        <w:spacing w:before="360" w:after="70"/>
        <w:ind w:hanging="504"/>
      </w:pPr>
      <w:r>
        <w:rPr>
          <w:b/>
          <w:sz w:val="28"/>
          <w:szCs w:val="28"/>
        </w:rPr>
        <w:t>Preface</w:t>
      </w:r>
    </w:p>
    <w:p w:rsidR="00CE15FD" w:rsidRDefault="000118C1">
      <w:r>
        <w:t>Attention is drawn to the possibility that some of the elements of this document may be the subject of patent rights. The Open Geospatial Consortium shall not be held responsible for identifying any or all such patent rights.</w:t>
      </w:r>
    </w:p>
    <w:p w:rsidR="00CE15FD" w:rsidRDefault="000118C1">
      <w:r>
        <w:rPr>
          <w:i/>
        </w:rPr>
        <w:t>Recipients of this document are requested to submit, with their comments, notification of any relevant patent claims or other intellectual property rights of which they may be aware that might be infringed by any implementation of the standard set forth in this document, and to provide supporting documentation.</w:t>
      </w:r>
    </w:p>
    <w:p w:rsidR="00CE15FD" w:rsidRDefault="000118C1">
      <w:pPr>
        <w:keepNext/>
        <w:numPr>
          <w:ilvl w:val="0"/>
          <w:numId w:val="12"/>
        </w:numPr>
        <w:tabs>
          <w:tab w:val="left" w:pos="400"/>
        </w:tabs>
        <w:spacing w:before="360" w:after="70"/>
        <w:ind w:hanging="504"/>
      </w:pPr>
      <w:bookmarkStart w:id="24" w:name="h.3znysh7" w:colFirst="0" w:colLast="0"/>
      <w:bookmarkEnd w:id="24"/>
      <w:r>
        <w:rPr>
          <w:b/>
          <w:sz w:val="28"/>
          <w:szCs w:val="28"/>
        </w:rPr>
        <w:t>Submitting organizations</w:t>
      </w:r>
    </w:p>
    <w:p w:rsidR="00CE15FD" w:rsidRDefault="000118C1">
      <w:r>
        <w:t xml:space="preserve">The following organizations submitted this Document to the Open Geospatial Consortium (OGC): </w:t>
      </w:r>
    </w:p>
    <w:p w:rsidR="00C071CA" w:rsidRDefault="00C071CA" w:rsidP="00C071CA">
      <w:pPr>
        <w:pStyle w:val="NormalWeb"/>
        <w:spacing w:before="0" w:beforeAutospacing="0" w:after="240" w:afterAutospacing="0"/>
        <w:ind w:left="720"/>
        <w:rPr>
          <w:color w:val="000000"/>
          <w:lang w:val="en-US"/>
        </w:rPr>
      </w:pPr>
      <w:r>
        <w:rPr>
          <w:color w:val="000000"/>
          <w:lang w:val="en-US"/>
        </w:rPr>
        <w:t>CAE Inc.</w:t>
      </w:r>
      <w:r>
        <w:rPr>
          <w:color w:val="000000"/>
          <w:lang w:val="en-US"/>
        </w:rPr>
        <w:br/>
        <w:t>Carl Reed, OGC Individual Member</w:t>
      </w:r>
      <w:r>
        <w:rPr>
          <w:color w:val="000000"/>
          <w:lang w:val="en-US"/>
        </w:rPr>
        <w:br/>
        <w:t>Envitia, Ltd</w:t>
      </w:r>
      <w:r>
        <w:rPr>
          <w:color w:val="000000"/>
          <w:lang w:val="en-US"/>
        </w:rPr>
        <w:br/>
        <w:t>Glen Johnson, OGC Individual Member</w:t>
      </w:r>
      <w:r>
        <w:rPr>
          <w:color w:val="000000"/>
          <w:lang w:val="en-US"/>
        </w:rPr>
        <w:br/>
        <w:t>KaDSci, LLC</w:t>
      </w:r>
      <w:r>
        <w:rPr>
          <w:color w:val="000000"/>
          <w:lang w:val="en-US"/>
        </w:rPr>
        <w:br/>
        <w:t>Laval University</w:t>
      </w:r>
      <w:r>
        <w:rPr>
          <w:color w:val="000000"/>
          <w:lang w:val="en-US"/>
        </w:rPr>
        <w:br/>
        <w:t>Open Site Plan</w:t>
      </w:r>
      <w:r>
        <w:rPr>
          <w:color w:val="000000"/>
          <w:lang w:val="en-US"/>
        </w:rPr>
        <w:br/>
        <w:t>University of Calgary</w:t>
      </w:r>
      <w:r>
        <w:rPr>
          <w:color w:val="000000"/>
          <w:lang w:val="en-US"/>
        </w:rPr>
        <w:br/>
        <w:t>UK Met Office</w:t>
      </w:r>
    </w:p>
    <w:p w:rsidR="00C071CA" w:rsidRDefault="00C071CA" w:rsidP="002F4C74">
      <w:r>
        <w:lastRenderedPageBreak/>
        <w:t>The OGC CDB standard is based on and derived from an industry developed and maintained specification, which has been approved and published as OGC Document 15-003:  OGC Common Data</w:t>
      </w:r>
      <w:r w:rsidR="00DF4BB4">
        <w:t xml:space="preserve"> </w:t>
      </w:r>
      <w:r>
        <w:t>Base Volume 1 Main Body.  An extensive listing of contributors to the legacy industry-led CDB specification is at Chapter 11, pp 475-476 in that OGC Best Practices Document (</w:t>
      </w:r>
      <w:hyperlink r:id="rId10" w:history="1">
        <w:r w:rsidR="002F4C74" w:rsidRPr="00C61189">
          <w:rPr>
            <w:rStyle w:val="Hyperlink"/>
          </w:rPr>
          <w:t>https://portal.opengeospatial.org/files/?artifact_id=61935</w:t>
        </w:r>
      </w:hyperlink>
      <w:r>
        <w:t>)</w:t>
      </w:r>
      <w:r w:rsidR="002F4C74">
        <w:t xml:space="preserve"> </w:t>
      </w:r>
      <w:r>
        <w:t>.</w:t>
      </w:r>
    </w:p>
    <w:p w:rsidR="00CE15FD" w:rsidRDefault="00CE15FD"/>
    <w:p w:rsidR="007D49F0" w:rsidRPr="007D49F0" w:rsidRDefault="007D49F0" w:rsidP="007D49F0">
      <w:pPr>
        <w:keepNext/>
        <w:numPr>
          <w:ilvl w:val="0"/>
          <w:numId w:val="12"/>
        </w:numPr>
        <w:tabs>
          <w:tab w:val="left" w:pos="400"/>
        </w:tabs>
        <w:spacing w:before="360" w:after="70"/>
        <w:ind w:hanging="504"/>
        <w:rPr>
          <w:b/>
          <w:sz w:val="28"/>
          <w:szCs w:val="28"/>
        </w:rPr>
      </w:pPr>
      <w:bookmarkStart w:id="25" w:name="h.2et92p0" w:colFirst="0" w:colLast="0"/>
      <w:bookmarkEnd w:id="25"/>
      <w:r>
        <w:rPr>
          <w:b/>
          <w:sz w:val="28"/>
          <w:szCs w:val="28"/>
        </w:rPr>
        <w:t>Submitters</w:t>
      </w:r>
    </w:p>
    <w:p w:rsidR="007D49F0" w:rsidRDefault="007D49F0" w:rsidP="007D49F0">
      <w:r>
        <w:t>All questions regarding this submission should be directed to the editor or the submitters:</w:t>
      </w:r>
    </w:p>
    <w:p w:rsidR="007D49F0" w:rsidRDefault="007D49F0" w:rsidP="007D49F0"/>
    <w:tbl>
      <w:tblPr>
        <w:tblW w:w="6045" w:type="dxa"/>
        <w:tblInd w:w="13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95"/>
        <w:gridCol w:w="3750"/>
      </w:tblGrid>
      <w:tr w:rsidR="007D49F0" w:rsidTr="00717523">
        <w:tc>
          <w:tcPr>
            <w:tcW w:w="2295" w:type="dxa"/>
          </w:tcPr>
          <w:p w:rsidR="007D49F0" w:rsidRDefault="007D49F0" w:rsidP="00717523">
            <w:pPr>
              <w:spacing w:before="60" w:after="60" w:line="211" w:lineRule="auto"/>
              <w:jc w:val="center"/>
            </w:pPr>
            <w:r>
              <w:t>Name</w:t>
            </w:r>
          </w:p>
        </w:tc>
        <w:tc>
          <w:tcPr>
            <w:tcW w:w="3750" w:type="dxa"/>
          </w:tcPr>
          <w:p w:rsidR="007D49F0" w:rsidRDefault="007D49F0" w:rsidP="00717523">
            <w:pPr>
              <w:spacing w:before="60" w:after="60" w:line="211" w:lineRule="auto"/>
              <w:jc w:val="center"/>
            </w:pPr>
            <w:r>
              <w:t>Affiliation</w:t>
            </w:r>
          </w:p>
        </w:tc>
      </w:tr>
      <w:tr w:rsidR="007D49F0" w:rsidTr="00717523">
        <w:tc>
          <w:tcPr>
            <w:tcW w:w="2295" w:type="dxa"/>
          </w:tcPr>
          <w:p w:rsidR="007D49F0" w:rsidRDefault="007D49F0" w:rsidP="00717523">
            <w:pPr>
              <w:spacing w:before="60" w:after="60" w:line="211" w:lineRule="auto"/>
            </w:pPr>
            <w:r>
              <w:t>Carl Reed</w:t>
            </w:r>
          </w:p>
        </w:tc>
        <w:tc>
          <w:tcPr>
            <w:tcW w:w="3750" w:type="dxa"/>
          </w:tcPr>
          <w:p w:rsidR="007D49F0" w:rsidRDefault="007D49F0" w:rsidP="00717523">
            <w:pPr>
              <w:spacing w:before="60" w:after="60" w:line="211" w:lineRule="auto"/>
            </w:pPr>
            <w:r>
              <w:t>Carl Reed &amp; Associates</w:t>
            </w:r>
          </w:p>
        </w:tc>
      </w:tr>
      <w:tr w:rsidR="007D49F0" w:rsidTr="00717523">
        <w:tc>
          <w:tcPr>
            <w:tcW w:w="2295" w:type="dxa"/>
          </w:tcPr>
          <w:p w:rsidR="007D49F0" w:rsidRDefault="007D49F0" w:rsidP="00717523">
            <w:pPr>
              <w:spacing w:before="60" w:after="60" w:line="211" w:lineRule="auto"/>
            </w:pPr>
            <w:r>
              <w:t>David Graham</w:t>
            </w:r>
          </w:p>
        </w:tc>
        <w:tc>
          <w:tcPr>
            <w:tcW w:w="3750" w:type="dxa"/>
          </w:tcPr>
          <w:p w:rsidR="007D49F0" w:rsidRDefault="007D49F0" w:rsidP="00717523">
            <w:pPr>
              <w:spacing w:before="60" w:after="60" w:line="211" w:lineRule="auto"/>
            </w:pPr>
            <w:r>
              <w:t>CAE Inc.</w:t>
            </w:r>
          </w:p>
        </w:tc>
      </w:tr>
    </w:tbl>
    <w:p w:rsidR="00C071CA" w:rsidRDefault="00C071CA" w:rsidP="00E67DAE">
      <w:pPr>
        <w:keepNext/>
        <w:tabs>
          <w:tab w:val="left" w:pos="400"/>
        </w:tabs>
        <w:spacing w:before="360" w:after="70"/>
      </w:pPr>
    </w:p>
    <w:p w:rsidR="00CE15FD" w:rsidRPr="00A90FFE" w:rsidRDefault="000118C1" w:rsidP="00A90FFE">
      <w:pPr>
        <w:pStyle w:val="Heading1"/>
      </w:pPr>
      <w:bookmarkStart w:id="26" w:name="h.tyjcwt" w:colFirst="0" w:colLast="0"/>
      <w:bookmarkStart w:id="27" w:name="_Toc456875489"/>
      <w:bookmarkEnd w:id="26"/>
      <w:r w:rsidRPr="00A90FFE">
        <w:t>Scope</w:t>
      </w:r>
      <w:bookmarkEnd w:id="27"/>
    </w:p>
    <w:p w:rsidR="00CE15FD" w:rsidRPr="007725A5" w:rsidRDefault="000118C1">
      <w:pPr>
        <w:rPr>
          <w:color w:val="000000" w:themeColor="text1"/>
        </w:rPr>
      </w:pPr>
      <w:r w:rsidRPr="007725A5">
        <w:rPr>
          <w:color w:val="000000" w:themeColor="text1"/>
        </w:rPr>
        <w:t>This document contains a number of annexes related to the OGC CDB Core standard.</w:t>
      </w:r>
    </w:p>
    <w:p w:rsidR="00CE15FD" w:rsidRDefault="000118C1">
      <w:r w:rsidRPr="007725A5">
        <w:rPr>
          <w:color w:val="000000" w:themeColor="text1"/>
        </w:rPr>
        <w:t>For the purposes of being ab</w:t>
      </w:r>
      <w:r w:rsidR="00AE47BB">
        <w:rPr>
          <w:color w:val="000000" w:themeColor="text1"/>
        </w:rPr>
        <w:t>le to cross reference this OGC Best Practice</w:t>
      </w:r>
      <w:r w:rsidRPr="007725A5">
        <w:rPr>
          <w:color w:val="000000" w:themeColor="text1"/>
        </w:rPr>
        <w:t xml:space="preserve"> with the previous versions of the CDB s</w:t>
      </w:r>
      <w:r w:rsidR="007725A5">
        <w:rPr>
          <w:color w:val="000000" w:themeColor="text1"/>
        </w:rPr>
        <w:t>tandard</w:t>
      </w:r>
      <w:r w:rsidRPr="007725A5">
        <w:rPr>
          <w:color w:val="000000" w:themeColor="text1"/>
        </w:rPr>
        <w:t>, the following annex “crosswalk” is provided.</w:t>
      </w:r>
    </w:p>
    <w:p w:rsidR="00CE15FD" w:rsidRDefault="00CE15FD"/>
    <w:tbl>
      <w:tblPr>
        <w:tblStyle w:val="a1"/>
        <w:tblW w:w="88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880"/>
        <w:gridCol w:w="5000"/>
      </w:tblGrid>
      <w:tr w:rsidR="00CE15FD" w:rsidTr="00764D2A">
        <w:tc>
          <w:tcPr>
            <w:tcW w:w="3880" w:type="dxa"/>
            <w:tcMar>
              <w:top w:w="100" w:type="dxa"/>
              <w:left w:w="100" w:type="dxa"/>
              <w:bottom w:w="100" w:type="dxa"/>
              <w:right w:w="100" w:type="dxa"/>
            </w:tcMar>
          </w:tcPr>
          <w:p w:rsidR="00CE15FD" w:rsidRPr="00F875A7" w:rsidRDefault="000118C1">
            <w:pPr>
              <w:widowControl w:val="0"/>
              <w:spacing w:after="0"/>
              <w:jc w:val="center"/>
              <w:rPr>
                <w:color w:val="000000" w:themeColor="text1"/>
              </w:rPr>
            </w:pPr>
            <w:r w:rsidRPr="00F875A7">
              <w:rPr>
                <w:color w:val="000000" w:themeColor="text1"/>
              </w:rPr>
              <w:t>OGC Best Practice and CDB 3.2</w:t>
            </w:r>
          </w:p>
        </w:tc>
        <w:tc>
          <w:tcPr>
            <w:tcW w:w="5000" w:type="dxa"/>
            <w:tcMar>
              <w:top w:w="100" w:type="dxa"/>
              <w:left w:w="100" w:type="dxa"/>
              <w:bottom w:w="100" w:type="dxa"/>
              <w:right w:w="100" w:type="dxa"/>
            </w:tcMar>
          </w:tcPr>
          <w:p w:rsidR="00CE15FD" w:rsidRPr="00F875A7" w:rsidRDefault="000118C1">
            <w:pPr>
              <w:widowControl w:val="0"/>
              <w:spacing w:after="0"/>
              <w:jc w:val="center"/>
              <w:rPr>
                <w:color w:val="000000" w:themeColor="text1"/>
              </w:rPr>
            </w:pPr>
            <w:r w:rsidRPr="00F875A7">
              <w:rPr>
                <w:color w:val="000000" w:themeColor="text1"/>
              </w:rPr>
              <w:t>OGC CDB Standard Version 1.0</w:t>
            </w:r>
          </w:p>
        </w:tc>
      </w:tr>
      <w:tr w:rsidR="00CE15FD" w:rsidTr="00764D2A">
        <w:tc>
          <w:tcPr>
            <w:tcW w:w="3880" w:type="dxa"/>
            <w:tcMar>
              <w:top w:w="100" w:type="dxa"/>
              <w:left w:w="100" w:type="dxa"/>
              <w:bottom w:w="100" w:type="dxa"/>
              <w:right w:w="100" w:type="dxa"/>
            </w:tcMar>
          </w:tcPr>
          <w:p w:rsidR="00CE15FD" w:rsidRPr="00F875A7" w:rsidRDefault="000118C1">
            <w:pPr>
              <w:rPr>
                <w:color w:val="000000" w:themeColor="text1"/>
              </w:rPr>
            </w:pPr>
            <w:r w:rsidRPr="00F875A7">
              <w:rPr>
                <w:color w:val="000000" w:themeColor="text1"/>
              </w:rPr>
              <w:t>Formerly Annex A10 in Volume 2</w:t>
            </w:r>
          </w:p>
        </w:tc>
        <w:tc>
          <w:tcPr>
            <w:tcW w:w="5000" w:type="dxa"/>
            <w:tcMar>
              <w:top w:w="100" w:type="dxa"/>
              <w:left w:w="100" w:type="dxa"/>
              <w:bottom w:w="100" w:type="dxa"/>
              <w:right w:w="100" w:type="dxa"/>
            </w:tcMar>
          </w:tcPr>
          <w:p w:rsidR="00CE15FD" w:rsidRPr="00F875A7" w:rsidRDefault="000118C1">
            <w:pPr>
              <w:spacing w:after="200" w:line="276" w:lineRule="auto"/>
              <w:rPr>
                <w:color w:val="000000" w:themeColor="text1"/>
              </w:rPr>
            </w:pPr>
            <w:r w:rsidRPr="00F875A7">
              <w:rPr>
                <w:color w:val="000000" w:themeColor="text1"/>
              </w:rPr>
              <w:t>Annex B Rationale: Sensor Simulation - Achieving Device-Independence</w:t>
            </w:r>
          </w:p>
        </w:tc>
      </w:tr>
      <w:tr w:rsidR="00CE15FD" w:rsidTr="00764D2A">
        <w:tc>
          <w:tcPr>
            <w:tcW w:w="3880" w:type="dxa"/>
            <w:tcMar>
              <w:top w:w="100" w:type="dxa"/>
              <w:left w:w="100" w:type="dxa"/>
              <w:bottom w:w="100" w:type="dxa"/>
              <w:right w:w="100" w:type="dxa"/>
            </w:tcMar>
          </w:tcPr>
          <w:p w:rsidR="00CE15FD" w:rsidRPr="00F875A7" w:rsidRDefault="000118C1">
            <w:pPr>
              <w:widowControl w:val="0"/>
              <w:spacing w:after="0"/>
              <w:rPr>
                <w:color w:val="000000" w:themeColor="text1"/>
              </w:rPr>
            </w:pPr>
            <w:r w:rsidRPr="00F875A7">
              <w:rPr>
                <w:color w:val="000000" w:themeColor="text1"/>
              </w:rPr>
              <w:t>Main Body: Rationale for using JPEG</w:t>
            </w:r>
          </w:p>
        </w:tc>
        <w:tc>
          <w:tcPr>
            <w:tcW w:w="5000" w:type="dxa"/>
            <w:tcMar>
              <w:top w:w="100" w:type="dxa"/>
              <w:left w:w="100" w:type="dxa"/>
              <w:bottom w:w="100" w:type="dxa"/>
              <w:right w:w="100" w:type="dxa"/>
            </w:tcMar>
          </w:tcPr>
          <w:p w:rsidR="00CE15FD" w:rsidRPr="00F875A7" w:rsidRDefault="000118C1">
            <w:pPr>
              <w:widowControl w:val="0"/>
              <w:spacing w:after="0"/>
              <w:rPr>
                <w:color w:val="000000" w:themeColor="text1"/>
              </w:rPr>
            </w:pPr>
            <w:r w:rsidRPr="00F875A7">
              <w:rPr>
                <w:color w:val="000000" w:themeColor="text1"/>
              </w:rPr>
              <w:t>Annex C Reasons for Using JPEG</w:t>
            </w:r>
          </w:p>
        </w:tc>
      </w:tr>
      <w:tr w:rsidR="00CE15FD" w:rsidTr="00764D2A">
        <w:tc>
          <w:tcPr>
            <w:tcW w:w="3880" w:type="dxa"/>
            <w:tcMar>
              <w:top w:w="100" w:type="dxa"/>
              <w:left w:w="100" w:type="dxa"/>
              <w:bottom w:w="100" w:type="dxa"/>
              <w:right w:w="100" w:type="dxa"/>
            </w:tcMar>
          </w:tcPr>
          <w:p w:rsidR="00CE15FD" w:rsidRPr="00F875A7" w:rsidRDefault="000118C1">
            <w:pPr>
              <w:widowControl w:val="0"/>
              <w:spacing w:after="0"/>
              <w:rPr>
                <w:color w:val="000000" w:themeColor="text1"/>
              </w:rPr>
            </w:pPr>
            <w:r w:rsidRPr="00F875A7">
              <w:rPr>
                <w:color w:val="000000" w:themeColor="text1"/>
              </w:rPr>
              <w:t>Formerly Annex B in Volume 2</w:t>
            </w:r>
          </w:p>
        </w:tc>
        <w:tc>
          <w:tcPr>
            <w:tcW w:w="5000" w:type="dxa"/>
            <w:tcMar>
              <w:top w:w="100" w:type="dxa"/>
              <w:left w:w="100" w:type="dxa"/>
              <w:bottom w:w="100" w:type="dxa"/>
              <w:right w:w="100" w:type="dxa"/>
            </w:tcMar>
          </w:tcPr>
          <w:p w:rsidR="00CE15FD" w:rsidRPr="00F875A7" w:rsidRDefault="000118C1">
            <w:pPr>
              <w:widowControl w:val="0"/>
              <w:spacing w:after="0"/>
              <w:rPr>
                <w:color w:val="000000" w:themeColor="text1"/>
              </w:rPr>
            </w:pPr>
            <w:r w:rsidRPr="00F875A7">
              <w:rPr>
                <w:color w:val="000000" w:themeColor="text1"/>
              </w:rPr>
              <w:t>Annex D: TIFF Implementation Requirements</w:t>
            </w:r>
          </w:p>
        </w:tc>
      </w:tr>
      <w:tr w:rsidR="00CE15FD" w:rsidTr="00764D2A">
        <w:tc>
          <w:tcPr>
            <w:tcW w:w="3880" w:type="dxa"/>
            <w:tcMar>
              <w:top w:w="100" w:type="dxa"/>
              <w:left w:w="100" w:type="dxa"/>
              <w:bottom w:w="100" w:type="dxa"/>
              <w:right w:w="100" w:type="dxa"/>
            </w:tcMar>
          </w:tcPr>
          <w:p w:rsidR="00CE15FD" w:rsidRPr="00F875A7" w:rsidRDefault="000118C1">
            <w:pPr>
              <w:widowControl w:val="0"/>
              <w:spacing w:after="0"/>
              <w:rPr>
                <w:color w:val="000000" w:themeColor="text1"/>
              </w:rPr>
            </w:pPr>
            <w:r w:rsidRPr="00F875A7">
              <w:rPr>
                <w:color w:val="000000" w:themeColor="text1"/>
              </w:rPr>
              <w:lastRenderedPageBreak/>
              <w:t>Formerly Annex D in Volume 2</w:t>
            </w:r>
          </w:p>
        </w:tc>
        <w:tc>
          <w:tcPr>
            <w:tcW w:w="5000" w:type="dxa"/>
            <w:tcMar>
              <w:top w:w="100" w:type="dxa"/>
              <w:left w:w="100" w:type="dxa"/>
              <w:bottom w:w="100" w:type="dxa"/>
              <w:right w:w="100" w:type="dxa"/>
            </w:tcMar>
          </w:tcPr>
          <w:p w:rsidR="00CE15FD" w:rsidRPr="00F875A7" w:rsidRDefault="000118C1">
            <w:pPr>
              <w:widowControl w:val="0"/>
              <w:spacing w:after="0"/>
              <w:rPr>
                <w:color w:val="000000" w:themeColor="text1"/>
              </w:rPr>
            </w:pPr>
            <w:r w:rsidRPr="00F875A7">
              <w:rPr>
                <w:color w:val="000000" w:themeColor="text1"/>
              </w:rPr>
              <w:t>Annex E: ShapeFile dBASE III Guidance</w:t>
            </w:r>
          </w:p>
        </w:tc>
      </w:tr>
      <w:tr w:rsidR="00CE15FD" w:rsidTr="00764D2A">
        <w:tc>
          <w:tcPr>
            <w:tcW w:w="3880" w:type="dxa"/>
            <w:tcMar>
              <w:top w:w="100" w:type="dxa"/>
              <w:left w:w="100" w:type="dxa"/>
              <w:bottom w:w="100" w:type="dxa"/>
              <w:right w:w="100" w:type="dxa"/>
            </w:tcMar>
          </w:tcPr>
          <w:p w:rsidR="00CE15FD" w:rsidRPr="00F875A7" w:rsidRDefault="000118C1">
            <w:pPr>
              <w:widowControl w:val="0"/>
              <w:spacing w:after="0"/>
              <w:rPr>
                <w:color w:val="000000" w:themeColor="text1"/>
              </w:rPr>
            </w:pPr>
            <w:r w:rsidRPr="00F875A7">
              <w:rPr>
                <w:color w:val="000000" w:themeColor="text1"/>
              </w:rPr>
              <w:t>Formerly Annex A.11 in Volume 2</w:t>
            </w:r>
          </w:p>
        </w:tc>
        <w:tc>
          <w:tcPr>
            <w:tcW w:w="5000" w:type="dxa"/>
            <w:tcMar>
              <w:top w:w="100" w:type="dxa"/>
              <w:left w:w="100" w:type="dxa"/>
              <w:bottom w:w="100" w:type="dxa"/>
              <w:right w:w="100" w:type="dxa"/>
            </w:tcMar>
          </w:tcPr>
          <w:p w:rsidR="00CE15FD" w:rsidRPr="00F875A7" w:rsidRDefault="000118C1">
            <w:pPr>
              <w:widowControl w:val="0"/>
              <w:spacing w:after="0"/>
              <w:rPr>
                <w:color w:val="000000" w:themeColor="text1"/>
              </w:rPr>
            </w:pPr>
            <w:r w:rsidRPr="00F875A7">
              <w:rPr>
                <w:color w:val="000000" w:themeColor="text1"/>
              </w:rPr>
              <w:t>Annex F: Annex F Rationale: Partitioning the Earth into Tiles</w:t>
            </w:r>
          </w:p>
        </w:tc>
      </w:tr>
      <w:tr w:rsidR="00CE15FD" w:rsidTr="00764D2A">
        <w:tc>
          <w:tcPr>
            <w:tcW w:w="3880" w:type="dxa"/>
            <w:tcMar>
              <w:top w:w="100" w:type="dxa"/>
              <w:left w:w="100" w:type="dxa"/>
              <w:bottom w:w="100" w:type="dxa"/>
              <w:right w:w="100" w:type="dxa"/>
            </w:tcMar>
          </w:tcPr>
          <w:p w:rsidR="00CE15FD" w:rsidRDefault="000118C1">
            <w:pPr>
              <w:widowControl w:val="0"/>
              <w:spacing w:after="0"/>
            </w:pPr>
            <w:r w:rsidRPr="00F875A7">
              <w:rPr>
                <w:color w:val="000000" w:themeColor="text1"/>
              </w:rPr>
              <w:t>Formerly Annex A.12</w:t>
            </w:r>
          </w:p>
        </w:tc>
        <w:tc>
          <w:tcPr>
            <w:tcW w:w="5000" w:type="dxa"/>
            <w:tcMar>
              <w:top w:w="100" w:type="dxa"/>
              <w:left w:w="100" w:type="dxa"/>
              <w:bottom w:w="100" w:type="dxa"/>
              <w:right w:w="100" w:type="dxa"/>
            </w:tcMar>
          </w:tcPr>
          <w:p w:rsidR="00CE15FD" w:rsidRDefault="000118C1">
            <w:pPr>
              <w:spacing w:after="200" w:line="276" w:lineRule="auto"/>
            </w:pPr>
            <w:r>
              <w:t>Annex G Rationale: Importance of Level of Detail</w:t>
            </w:r>
          </w:p>
        </w:tc>
      </w:tr>
      <w:tr w:rsidR="00CE15FD" w:rsidTr="00764D2A">
        <w:tc>
          <w:tcPr>
            <w:tcW w:w="3880" w:type="dxa"/>
            <w:tcMar>
              <w:top w:w="100" w:type="dxa"/>
              <w:left w:w="100" w:type="dxa"/>
              <w:bottom w:w="100" w:type="dxa"/>
              <w:right w:w="100" w:type="dxa"/>
            </w:tcMar>
          </w:tcPr>
          <w:p w:rsidR="00CE15FD" w:rsidRDefault="000118C1">
            <w:pPr>
              <w:spacing w:before="120" w:after="0"/>
              <w:jc w:val="both"/>
            </w:pPr>
            <w:r>
              <w:t>Formerly Annex A.17 Volume 2</w:t>
            </w:r>
          </w:p>
        </w:tc>
        <w:tc>
          <w:tcPr>
            <w:tcW w:w="5000" w:type="dxa"/>
            <w:tcMar>
              <w:top w:w="100" w:type="dxa"/>
              <w:left w:w="100" w:type="dxa"/>
              <w:bottom w:w="100" w:type="dxa"/>
              <w:right w:w="100" w:type="dxa"/>
            </w:tcMar>
          </w:tcPr>
          <w:p w:rsidR="00CE15FD" w:rsidRDefault="00605EAB">
            <w:pPr>
              <w:spacing w:after="200" w:line="276" w:lineRule="auto"/>
            </w:pPr>
            <w:r>
              <w:t xml:space="preserve">Annex H: </w:t>
            </w:r>
            <w:r w:rsidR="000118C1">
              <w:t>JPEG Informative annex</w:t>
            </w:r>
          </w:p>
        </w:tc>
      </w:tr>
      <w:tr w:rsidR="00CE15FD" w:rsidTr="00764D2A">
        <w:tc>
          <w:tcPr>
            <w:tcW w:w="3880" w:type="dxa"/>
            <w:tcMar>
              <w:top w:w="100" w:type="dxa"/>
              <w:left w:w="100" w:type="dxa"/>
              <w:bottom w:w="100" w:type="dxa"/>
              <w:right w:w="100" w:type="dxa"/>
            </w:tcMar>
          </w:tcPr>
          <w:p w:rsidR="00CE15FD" w:rsidRDefault="000118C1">
            <w:pPr>
              <w:spacing w:before="120" w:after="0"/>
              <w:jc w:val="both"/>
            </w:pPr>
            <w:r>
              <w:t>Was Annex U, Volume 2</w:t>
            </w:r>
          </w:p>
        </w:tc>
        <w:tc>
          <w:tcPr>
            <w:tcW w:w="5000" w:type="dxa"/>
            <w:tcMar>
              <w:top w:w="100" w:type="dxa"/>
              <w:left w:w="100" w:type="dxa"/>
              <w:bottom w:w="100" w:type="dxa"/>
              <w:right w:w="100" w:type="dxa"/>
            </w:tcMar>
          </w:tcPr>
          <w:p w:rsidR="00CE15FD" w:rsidRDefault="00605EAB">
            <w:pPr>
              <w:spacing w:after="200" w:line="276" w:lineRule="auto"/>
            </w:pPr>
            <w:r>
              <w:t xml:space="preserve">Annex I </w:t>
            </w:r>
            <w:r w:rsidR="000118C1">
              <w:t>ZIP</w:t>
            </w:r>
            <w:r w:rsidR="00717523">
              <w:t xml:space="preserve"> </w:t>
            </w:r>
            <w:r w:rsidR="000118C1">
              <w:t>File Informative annex</w:t>
            </w:r>
          </w:p>
        </w:tc>
      </w:tr>
      <w:tr w:rsidR="00CE15FD" w:rsidTr="00764D2A">
        <w:tc>
          <w:tcPr>
            <w:tcW w:w="3880" w:type="dxa"/>
            <w:tcMar>
              <w:top w:w="100" w:type="dxa"/>
              <w:left w:w="100" w:type="dxa"/>
              <w:bottom w:w="100" w:type="dxa"/>
              <w:right w:w="100" w:type="dxa"/>
            </w:tcMar>
          </w:tcPr>
          <w:p w:rsidR="00CE15FD" w:rsidRDefault="000118C1">
            <w:pPr>
              <w:spacing w:before="120" w:after="0"/>
              <w:jc w:val="both"/>
            </w:pPr>
            <w:r>
              <w:t>Formerly Annex E, Volume 2</w:t>
            </w:r>
          </w:p>
        </w:tc>
        <w:tc>
          <w:tcPr>
            <w:tcW w:w="5000" w:type="dxa"/>
            <w:tcMar>
              <w:top w:w="100" w:type="dxa"/>
              <w:left w:w="100" w:type="dxa"/>
              <w:bottom w:w="100" w:type="dxa"/>
              <w:right w:w="100" w:type="dxa"/>
            </w:tcMar>
          </w:tcPr>
          <w:p w:rsidR="00CE15FD" w:rsidRDefault="000118C1">
            <w:pPr>
              <w:spacing w:after="200" w:line="276" w:lineRule="auto"/>
            </w:pPr>
            <w:r>
              <w:t>Annex J: Light Hierarchy</w:t>
            </w:r>
          </w:p>
        </w:tc>
      </w:tr>
      <w:tr w:rsidR="002D4656" w:rsidTr="00764D2A">
        <w:tc>
          <w:tcPr>
            <w:tcW w:w="3880" w:type="dxa"/>
            <w:tcMar>
              <w:top w:w="100" w:type="dxa"/>
              <w:left w:w="100" w:type="dxa"/>
              <w:bottom w:w="100" w:type="dxa"/>
              <w:right w:w="100" w:type="dxa"/>
            </w:tcMar>
          </w:tcPr>
          <w:p w:rsidR="002D4656" w:rsidRDefault="002D4656" w:rsidP="00D36CC4">
            <w:pPr>
              <w:pStyle w:val="NoSpacing"/>
            </w:pPr>
            <w:r>
              <w:t>Formerly Annex M, Volume 2</w:t>
            </w:r>
          </w:p>
        </w:tc>
        <w:tc>
          <w:tcPr>
            <w:tcW w:w="5000" w:type="dxa"/>
            <w:tcMar>
              <w:top w:w="100" w:type="dxa"/>
              <w:left w:w="100" w:type="dxa"/>
              <w:bottom w:w="100" w:type="dxa"/>
              <w:right w:w="100" w:type="dxa"/>
            </w:tcMar>
          </w:tcPr>
          <w:p w:rsidR="002D4656" w:rsidRDefault="002D4656" w:rsidP="00D36CC4">
            <w:pPr>
              <w:pStyle w:val="NoSpacing"/>
            </w:pPr>
            <w:r>
              <w:t xml:space="preserve">Annex M: </w:t>
            </w:r>
            <w:r w:rsidRPr="002D4656">
              <w:t>CDB Directory Naming and Structure</w:t>
            </w:r>
          </w:p>
        </w:tc>
      </w:tr>
      <w:tr w:rsidR="00D36CC4" w:rsidTr="00764D2A">
        <w:tc>
          <w:tcPr>
            <w:tcW w:w="3880" w:type="dxa"/>
            <w:tcMar>
              <w:top w:w="100" w:type="dxa"/>
              <w:left w:w="100" w:type="dxa"/>
              <w:bottom w:w="100" w:type="dxa"/>
              <w:right w:w="100" w:type="dxa"/>
            </w:tcMar>
          </w:tcPr>
          <w:p w:rsidR="00D36CC4" w:rsidRDefault="00D36CC4" w:rsidP="00D36CC4">
            <w:pPr>
              <w:pStyle w:val="NoSpacing"/>
            </w:pPr>
            <w:r>
              <w:t>Formerly Annex O, Volume 2</w:t>
            </w:r>
          </w:p>
        </w:tc>
        <w:tc>
          <w:tcPr>
            <w:tcW w:w="5000" w:type="dxa"/>
            <w:tcMar>
              <w:top w:w="100" w:type="dxa"/>
              <w:left w:w="100" w:type="dxa"/>
              <w:bottom w:w="100" w:type="dxa"/>
              <w:right w:w="100" w:type="dxa"/>
            </w:tcMar>
          </w:tcPr>
          <w:p w:rsidR="00D36CC4" w:rsidRDefault="00D36CC4" w:rsidP="00D36CC4">
            <w:pPr>
              <w:pStyle w:val="NoSpacing"/>
            </w:pPr>
            <w:r>
              <w:t xml:space="preserve">Annex </w:t>
            </w:r>
            <w:r w:rsidRPr="00D36CC4">
              <w:t>O: List of Texture Component Selectors</w:t>
            </w:r>
          </w:p>
        </w:tc>
      </w:tr>
      <w:tr w:rsidR="006D2485" w:rsidTr="00764D2A">
        <w:tc>
          <w:tcPr>
            <w:tcW w:w="3880" w:type="dxa"/>
            <w:tcMar>
              <w:top w:w="100" w:type="dxa"/>
              <w:left w:w="100" w:type="dxa"/>
              <w:bottom w:w="100" w:type="dxa"/>
              <w:right w:w="100" w:type="dxa"/>
            </w:tcMar>
          </w:tcPr>
          <w:p w:rsidR="006D2485" w:rsidRDefault="006D2485">
            <w:pPr>
              <w:spacing w:before="120" w:after="0"/>
              <w:jc w:val="both"/>
            </w:pPr>
            <w:r>
              <w:t>Formerly Annex Q, Volume 2</w:t>
            </w:r>
          </w:p>
        </w:tc>
        <w:tc>
          <w:tcPr>
            <w:tcW w:w="5000" w:type="dxa"/>
            <w:tcMar>
              <w:top w:w="100" w:type="dxa"/>
              <w:left w:w="100" w:type="dxa"/>
              <w:bottom w:w="100" w:type="dxa"/>
              <w:right w:w="100" w:type="dxa"/>
            </w:tcMar>
          </w:tcPr>
          <w:p w:rsidR="006D2485" w:rsidRDefault="006D2485">
            <w:pPr>
              <w:spacing w:after="200" w:line="276" w:lineRule="auto"/>
            </w:pPr>
            <w:r>
              <w:t xml:space="preserve">Annex Q: </w:t>
            </w:r>
            <w:r w:rsidR="00C71613" w:rsidRPr="00C71613">
              <w:t>Table of Dataset Codes</w:t>
            </w:r>
          </w:p>
        </w:tc>
      </w:tr>
      <w:tr w:rsidR="00C71613" w:rsidTr="00764D2A">
        <w:tc>
          <w:tcPr>
            <w:tcW w:w="3880" w:type="dxa"/>
            <w:tcMar>
              <w:top w:w="100" w:type="dxa"/>
              <w:left w:w="100" w:type="dxa"/>
              <w:bottom w:w="100" w:type="dxa"/>
              <w:right w:w="100" w:type="dxa"/>
            </w:tcMar>
          </w:tcPr>
          <w:p w:rsidR="00C71613" w:rsidRDefault="00C71613">
            <w:pPr>
              <w:spacing w:before="120" w:after="0"/>
              <w:jc w:val="both"/>
            </w:pPr>
            <w:r>
              <w:t>Formerly Annex R, Volume 2</w:t>
            </w:r>
          </w:p>
        </w:tc>
        <w:tc>
          <w:tcPr>
            <w:tcW w:w="5000" w:type="dxa"/>
            <w:tcMar>
              <w:top w:w="100" w:type="dxa"/>
              <w:left w:w="100" w:type="dxa"/>
              <w:bottom w:w="100" w:type="dxa"/>
              <w:right w:w="100" w:type="dxa"/>
            </w:tcMar>
          </w:tcPr>
          <w:p w:rsidR="00C71613" w:rsidRDefault="00C71613" w:rsidP="00C71613">
            <w:pPr>
              <w:pStyle w:val="NoSpacing"/>
            </w:pPr>
            <w:r>
              <w:t xml:space="preserve">Annex R: </w:t>
            </w:r>
            <w:r w:rsidRPr="00C71613">
              <w:t>Derived Datasets within the CDB</w:t>
            </w:r>
          </w:p>
        </w:tc>
      </w:tr>
      <w:tr w:rsidR="00F065C8" w:rsidTr="00764D2A">
        <w:tc>
          <w:tcPr>
            <w:tcW w:w="3880" w:type="dxa"/>
            <w:tcMar>
              <w:top w:w="100" w:type="dxa"/>
              <w:left w:w="100" w:type="dxa"/>
              <w:bottom w:w="100" w:type="dxa"/>
              <w:right w:w="100" w:type="dxa"/>
            </w:tcMar>
          </w:tcPr>
          <w:p w:rsidR="00F065C8" w:rsidRDefault="00F065C8">
            <w:pPr>
              <w:spacing w:before="120" w:after="0"/>
              <w:jc w:val="both"/>
            </w:pPr>
            <w:r>
              <w:t>Formerly Annex S</w:t>
            </w:r>
            <w:r w:rsidR="00687539">
              <w:t>, Volume 2</w:t>
            </w:r>
          </w:p>
        </w:tc>
        <w:tc>
          <w:tcPr>
            <w:tcW w:w="5000" w:type="dxa"/>
            <w:tcMar>
              <w:top w:w="100" w:type="dxa"/>
              <w:left w:w="100" w:type="dxa"/>
              <w:bottom w:w="100" w:type="dxa"/>
              <w:right w:w="100" w:type="dxa"/>
            </w:tcMar>
          </w:tcPr>
          <w:p w:rsidR="00F065C8" w:rsidRDefault="00F065C8">
            <w:pPr>
              <w:spacing w:after="200" w:line="276" w:lineRule="auto"/>
            </w:pPr>
            <w:r>
              <w:t xml:space="preserve">Annex S: </w:t>
            </w:r>
            <w:r w:rsidRPr="00F065C8">
              <w:t>Default Read and Write values to be used by Simulator Client-Devices</w:t>
            </w:r>
          </w:p>
        </w:tc>
      </w:tr>
    </w:tbl>
    <w:p w:rsidR="00CE15FD" w:rsidRDefault="00CE15FD"/>
    <w:p w:rsidR="005D4C14" w:rsidRDefault="002F7E55" w:rsidP="005D4C14">
      <w:r w:rsidRPr="002F7E55">
        <w:t>For ease of editing and review, the standard has been separated into 12 Volumes and a schema repository.</w:t>
      </w:r>
    </w:p>
    <w:p w:rsidR="00F875A7" w:rsidRDefault="00F875A7" w:rsidP="00F875A7">
      <w:pPr>
        <w:numPr>
          <w:ilvl w:val="0"/>
          <w:numId w:val="22"/>
        </w:numPr>
        <w:spacing w:after="0"/>
        <w:ind w:hanging="360"/>
      </w:pPr>
      <w:r>
        <w:t>Volume 0: OGC CDB Companion Primer for the CDB standard. (Best Practice)</w:t>
      </w:r>
    </w:p>
    <w:p w:rsidR="00F875A7" w:rsidRDefault="00F875A7" w:rsidP="00F875A7">
      <w:pPr>
        <w:numPr>
          <w:ilvl w:val="0"/>
          <w:numId w:val="22"/>
        </w:numPr>
        <w:spacing w:after="0"/>
        <w:ind w:hanging="360"/>
      </w:pPr>
      <w:r>
        <w:t>Volume 1:  OGC CDB Core Standard: Model and Physical Data Store Structure.</w:t>
      </w:r>
    </w:p>
    <w:p w:rsidR="00F875A7" w:rsidRDefault="00F875A7" w:rsidP="00F875A7">
      <w:pPr>
        <w:spacing w:after="0"/>
        <w:ind w:left="720"/>
      </w:pPr>
      <w:r>
        <w:t>The main body (core) of the CBD standard (Normative).</w:t>
      </w:r>
    </w:p>
    <w:p w:rsidR="00F875A7" w:rsidRDefault="00F875A7" w:rsidP="00F875A7">
      <w:pPr>
        <w:pStyle w:val="ListParagraph"/>
        <w:numPr>
          <w:ilvl w:val="0"/>
          <w:numId w:val="23"/>
        </w:numPr>
        <w:spacing w:after="0"/>
      </w:pPr>
      <w:r>
        <w:t>Volume 2:  OGC CDB Core Model and Physical Structure Annexes (Best Practice).</w:t>
      </w:r>
    </w:p>
    <w:p w:rsidR="00F875A7" w:rsidRDefault="00F875A7" w:rsidP="00F875A7">
      <w:pPr>
        <w:numPr>
          <w:ilvl w:val="0"/>
          <w:numId w:val="22"/>
        </w:numPr>
        <w:spacing w:after="0"/>
        <w:ind w:hanging="360"/>
      </w:pPr>
      <w:r>
        <w:t>Volume 3:  OGC CDB Terms and Definitions (Normative).</w:t>
      </w:r>
    </w:p>
    <w:p w:rsidR="00F875A7" w:rsidRDefault="00F875A7" w:rsidP="00F875A7">
      <w:pPr>
        <w:numPr>
          <w:ilvl w:val="0"/>
          <w:numId w:val="22"/>
        </w:numPr>
        <w:spacing w:after="0"/>
        <w:ind w:hanging="360"/>
      </w:pPr>
      <w:r>
        <w:t>Volume 4:  OGC CDB Use of Shapefiles for Vector Data Storage (Best Practice).</w:t>
      </w:r>
    </w:p>
    <w:p w:rsidR="00F875A7" w:rsidRDefault="00F875A7" w:rsidP="00F875A7">
      <w:pPr>
        <w:numPr>
          <w:ilvl w:val="0"/>
          <w:numId w:val="22"/>
        </w:numPr>
        <w:spacing w:after="0"/>
        <w:ind w:hanging="360"/>
      </w:pPr>
      <w:r>
        <w:t xml:space="preserve">Volume 5:  OGC CDB Radar Cross Section (RCS) Models (Best Practice). </w:t>
      </w:r>
    </w:p>
    <w:p w:rsidR="00F875A7" w:rsidRDefault="00F875A7" w:rsidP="00F875A7">
      <w:pPr>
        <w:numPr>
          <w:ilvl w:val="0"/>
          <w:numId w:val="22"/>
        </w:numPr>
        <w:spacing w:after="0"/>
        <w:ind w:hanging="360"/>
      </w:pPr>
      <w:r>
        <w:t>Volume 6:  OGC CDB Rules for Encoding Data using OpenFlight (Best Practice).</w:t>
      </w:r>
    </w:p>
    <w:p w:rsidR="00F875A7" w:rsidRDefault="00F875A7" w:rsidP="00F875A7">
      <w:pPr>
        <w:numPr>
          <w:ilvl w:val="0"/>
          <w:numId w:val="22"/>
        </w:numPr>
        <w:spacing w:after="0"/>
        <w:ind w:hanging="360"/>
      </w:pPr>
      <w:r>
        <w:lastRenderedPageBreak/>
        <w:t>Volume 7:  OGC CDB Data Model Guidance (Best Practice).</w:t>
      </w:r>
    </w:p>
    <w:p w:rsidR="00F875A7" w:rsidRDefault="00F875A7" w:rsidP="00F875A7">
      <w:pPr>
        <w:numPr>
          <w:ilvl w:val="0"/>
          <w:numId w:val="22"/>
        </w:numPr>
        <w:spacing w:after="0"/>
        <w:ind w:hanging="360"/>
      </w:pPr>
      <w:r>
        <w:t>Volume 8:  OGC CDB Spatial Reference System Guidance (Best Practice).</w:t>
      </w:r>
    </w:p>
    <w:p w:rsidR="00F875A7" w:rsidRDefault="00F875A7" w:rsidP="00F875A7">
      <w:pPr>
        <w:numPr>
          <w:ilvl w:val="0"/>
          <w:numId w:val="22"/>
        </w:numPr>
        <w:spacing w:after="0"/>
        <w:ind w:hanging="360"/>
      </w:pPr>
      <w:r>
        <w:t>Volume 9:  OGC CDB Schema Package: provides the normative schemas for key features types required in the synthetic modelling environment. Essentially, these schemas are designed to enable semantic interoperability within the simulation context. (Normative)</w:t>
      </w:r>
    </w:p>
    <w:p w:rsidR="00F875A7" w:rsidRDefault="00F875A7" w:rsidP="00F875A7">
      <w:pPr>
        <w:numPr>
          <w:ilvl w:val="0"/>
          <w:numId w:val="22"/>
        </w:numPr>
        <w:spacing w:after="0"/>
        <w:ind w:hanging="360"/>
      </w:pPr>
      <w:r>
        <w:t>Volume 10:  OGC CDB Implementation Guidance (Best Practice).</w:t>
      </w:r>
    </w:p>
    <w:p w:rsidR="00F875A7" w:rsidRDefault="00F875A7" w:rsidP="00F875A7">
      <w:pPr>
        <w:numPr>
          <w:ilvl w:val="0"/>
          <w:numId w:val="22"/>
        </w:numPr>
        <w:spacing w:after="0"/>
        <w:ind w:hanging="360"/>
      </w:pPr>
      <w:r>
        <w:t>Volume 11:  OGC CDB Core Standard Conceptual Model (Normative)</w:t>
      </w:r>
    </w:p>
    <w:p w:rsidR="005D4C14" w:rsidRDefault="00F875A7" w:rsidP="00F875A7">
      <w:pPr>
        <w:numPr>
          <w:ilvl w:val="0"/>
          <w:numId w:val="22"/>
        </w:numPr>
        <w:spacing w:after="0"/>
        <w:ind w:hanging="360"/>
      </w:pPr>
      <w:r>
        <w:rPr>
          <w:color w:val="auto"/>
        </w:rPr>
        <w:t>Volume 12:  OGC CDB Navaids Attribution and Navaids Attribution Enumeration Values (Best Practice</w:t>
      </w:r>
      <w:r w:rsidR="005D4C14">
        <w:t>)</w:t>
      </w:r>
    </w:p>
    <w:p w:rsidR="00CE15FD" w:rsidRDefault="000118C1" w:rsidP="00A90FFE">
      <w:pPr>
        <w:pStyle w:val="Heading1"/>
      </w:pPr>
      <w:bookmarkStart w:id="28" w:name="h.3dy6vkm" w:colFirst="0" w:colLast="0"/>
      <w:bookmarkStart w:id="29" w:name="_Toc456875490"/>
      <w:bookmarkEnd w:id="28"/>
      <w:r>
        <w:t>Conformance</w:t>
      </w:r>
      <w:bookmarkEnd w:id="29"/>
    </w:p>
    <w:p w:rsidR="00CE15FD" w:rsidRDefault="000118C1">
      <w:r>
        <w:t>This section is not applicable to this document.</w:t>
      </w:r>
    </w:p>
    <w:p w:rsidR="00CE15FD" w:rsidRDefault="000118C1" w:rsidP="00A90FFE">
      <w:pPr>
        <w:pStyle w:val="Heading1"/>
      </w:pPr>
      <w:bookmarkStart w:id="30" w:name="h.1t3h5sf" w:colFirst="0" w:colLast="0"/>
      <w:bookmarkStart w:id="31" w:name="_Toc456875491"/>
      <w:bookmarkEnd w:id="30"/>
      <w:r>
        <w:t>References</w:t>
      </w:r>
      <w:bookmarkEnd w:id="31"/>
    </w:p>
    <w:p w:rsidR="00CE15FD" w:rsidRDefault="000118C1">
      <w:r>
        <w:t>The following normative documents contain provisions that, through reference in this text, constitute provisions of this document. For dated references, subsequent amendments to, or revisions of, any of these publications do not apply. For undated references, the latest edition of the normative document referred to applies.</w:t>
      </w:r>
    </w:p>
    <w:p w:rsidR="00CE15FD" w:rsidRDefault="000118C1" w:rsidP="00A90FFE">
      <w:pPr>
        <w:pStyle w:val="Heading1"/>
      </w:pPr>
      <w:bookmarkStart w:id="32" w:name="h.4d34og8" w:colFirst="0" w:colLast="0"/>
      <w:bookmarkStart w:id="33" w:name="_Toc456875492"/>
      <w:bookmarkEnd w:id="32"/>
      <w:r>
        <w:t>Terms and Definitions</w:t>
      </w:r>
      <w:bookmarkEnd w:id="33"/>
    </w:p>
    <w:p w:rsidR="00CE15FD" w:rsidRDefault="000118C1">
      <w:r>
        <w:t xml:space="preserve">This document uses the terms defined in Sub-clause 5.3 of [OGC 06-121r8], which is based on the ISO/IEC Directives, Part 2, Rules for the structure and drafting of International Standards. In particular, the word “shall” (not “must”) is the verb form used to indicate a requirement to be strictly followed to conform to this </w:t>
      </w:r>
      <w:r w:rsidR="00AE47BB">
        <w:t>Best Practice</w:t>
      </w:r>
      <w:r>
        <w:t>.</w:t>
      </w:r>
    </w:p>
    <w:p w:rsidR="00995473" w:rsidRDefault="00995473">
      <w:r>
        <w:t xml:space="preserve">Other Terms and Definitions may be found in Volume 3: </w:t>
      </w:r>
      <w:r w:rsidR="00F875A7">
        <w:t xml:space="preserve">OGC CDB </w:t>
      </w:r>
      <w:r>
        <w:t>Terms and Definiti</w:t>
      </w:r>
      <w:r w:rsidR="00AE47BB">
        <w:t>ons (normative) of Best Practice</w:t>
      </w:r>
      <w:r>
        <w:t>.</w:t>
      </w:r>
    </w:p>
    <w:p w:rsidR="00CE15FD" w:rsidRDefault="000118C1" w:rsidP="00A90FFE">
      <w:pPr>
        <w:pStyle w:val="Heading1"/>
      </w:pPr>
      <w:bookmarkStart w:id="34" w:name="h.2s8eyo1" w:colFirst="0" w:colLast="0"/>
      <w:bookmarkStart w:id="35" w:name="_Toc456875493"/>
      <w:bookmarkEnd w:id="34"/>
      <w:r>
        <w:t>Conventions</w:t>
      </w:r>
      <w:bookmarkEnd w:id="35"/>
    </w:p>
    <w:p w:rsidR="00CE15FD" w:rsidRDefault="000118C1">
      <w:r>
        <w:t>This sections provides details and examples for any conventions used in the document. Examples of conventions are symbols, abbreviations, use of XML schema, or special notes regarding how to read the document.</w:t>
      </w:r>
    </w:p>
    <w:p w:rsidR="00CE15FD" w:rsidRDefault="000118C1">
      <w:pPr>
        <w:pStyle w:val="Heading2"/>
        <w:numPr>
          <w:ilvl w:val="1"/>
          <w:numId w:val="11"/>
        </w:numPr>
      </w:pPr>
      <w:bookmarkStart w:id="36" w:name="h.adg4n4edqawy" w:colFirst="0" w:colLast="0"/>
      <w:bookmarkStart w:id="37" w:name="_Toc456875494"/>
      <w:bookmarkEnd w:id="36"/>
      <w:r>
        <w:lastRenderedPageBreak/>
        <w:t>Identifiers</w:t>
      </w:r>
      <w:bookmarkEnd w:id="37"/>
    </w:p>
    <w:p w:rsidR="00CE15FD" w:rsidRDefault="000118C1">
      <w:r>
        <w:t xml:space="preserve">The normative provisions in this </w:t>
      </w:r>
      <w:r w:rsidR="00AE47BB">
        <w:t>Best Practice</w:t>
      </w:r>
      <w:r>
        <w:t xml:space="preserve"> are denoted by the URI </w:t>
      </w:r>
    </w:p>
    <w:p w:rsidR="00CE15FD" w:rsidRDefault="000118C1">
      <w:pPr>
        <w:ind w:firstLine="720"/>
      </w:pPr>
      <w:r>
        <w:rPr>
          <w:rFonts w:ascii="Consolas" w:eastAsia="Consolas" w:hAnsi="Consolas" w:cs="Consolas"/>
        </w:rPr>
        <w:t xml:space="preserve">http://www.opengis.net/spec/CDB/1.0/annexes </w:t>
      </w:r>
    </w:p>
    <w:p w:rsidR="00CE15FD" w:rsidRDefault="000118C1">
      <w:r>
        <w:t>All requirements and conformance tests that appear in this document are denoted by partial URIs which are relative to this base.</w:t>
      </w:r>
    </w:p>
    <w:p w:rsidR="00CE15FD" w:rsidRDefault="00CE15FD">
      <w:pPr>
        <w:spacing w:after="200" w:line="276" w:lineRule="auto"/>
      </w:pPr>
    </w:p>
    <w:p w:rsidR="00CE15FD" w:rsidRDefault="00CE15FD">
      <w:pPr>
        <w:spacing w:after="200" w:line="276" w:lineRule="auto"/>
      </w:pPr>
    </w:p>
    <w:p w:rsidR="00CE15FD" w:rsidRDefault="000118C1">
      <w:r>
        <w:br w:type="page"/>
      </w:r>
    </w:p>
    <w:p w:rsidR="00CE15FD" w:rsidRDefault="00CE15FD">
      <w:pPr>
        <w:spacing w:after="200" w:line="276" w:lineRule="auto"/>
      </w:pPr>
    </w:p>
    <w:p w:rsidR="00CE15FD" w:rsidRDefault="00CE15FD">
      <w:pPr>
        <w:spacing w:after="200" w:line="276" w:lineRule="auto"/>
      </w:pPr>
    </w:p>
    <w:p w:rsidR="00CE15FD" w:rsidRDefault="00CE15FD">
      <w:pPr>
        <w:spacing w:after="200" w:line="276" w:lineRule="auto"/>
      </w:pPr>
    </w:p>
    <w:p w:rsidR="00CE15FD" w:rsidRDefault="000118C1" w:rsidP="00A90FFE">
      <w:pPr>
        <w:pStyle w:val="Heading1"/>
      </w:pPr>
      <w:bookmarkStart w:id="38" w:name="h.j5mwd7s0lre3" w:colFirst="0" w:colLast="0"/>
      <w:bookmarkStart w:id="39" w:name="_Toc456875495"/>
      <w:bookmarkEnd w:id="38"/>
      <w:r>
        <w:t>Annex A: Conformance Class Abstract Test Suite (Normative)</w:t>
      </w:r>
      <w:bookmarkEnd w:id="39"/>
    </w:p>
    <w:p w:rsidR="00CE15FD" w:rsidRDefault="000250B3" w:rsidP="000250B3">
      <w:pPr>
        <w:pStyle w:val="NoSpacing"/>
      </w:pPr>
      <w:bookmarkStart w:id="40" w:name="h.35nkun2" w:colFirst="0" w:colLast="0"/>
      <w:bookmarkEnd w:id="40"/>
      <w:r>
        <w:t>Not applicable for this document.</w:t>
      </w:r>
    </w:p>
    <w:p w:rsidR="00CE15FD" w:rsidRDefault="000118C1">
      <w:r>
        <w:br w:type="page"/>
      </w:r>
    </w:p>
    <w:p w:rsidR="00CE15FD" w:rsidRDefault="00CE15FD">
      <w:pPr>
        <w:spacing w:after="200" w:line="276" w:lineRule="auto"/>
      </w:pPr>
    </w:p>
    <w:p w:rsidR="00CE15FD" w:rsidRDefault="000118C1" w:rsidP="00A90FFE">
      <w:pPr>
        <w:pStyle w:val="Heading1"/>
      </w:pPr>
      <w:bookmarkStart w:id="41" w:name="h.ndu96ei70ut0" w:colFirst="0" w:colLast="0"/>
      <w:bookmarkStart w:id="42" w:name="_Toc456875496"/>
      <w:bookmarkEnd w:id="41"/>
      <w:r>
        <w:t>Annex B Rationale: Sensor Simulation - Achieving Device-Independence</w:t>
      </w:r>
      <w:bookmarkEnd w:id="42"/>
    </w:p>
    <w:p w:rsidR="00CE15FD" w:rsidRDefault="000118C1">
      <w:r>
        <w:rPr>
          <w:b/>
        </w:rPr>
        <w:t>Formerly Annex A10 in Volume 2</w:t>
      </w:r>
    </w:p>
    <w:p w:rsidR="00CE15FD" w:rsidRDefault="000118C1">
      <w:pPr>
        <w:spacing w:before="120" w:after="0"/>
        <w:jc w:val="both"/>
      </w:pPr>
      <w:r>
        <w:t>One of the primary objectives of the CDB Standard is to provide and integrate all of the data required by all sensor devices, not just Image Generators producing the O</w:t>
      </w:r>
      <w:r w:rsidR="002F4C74">
        <w:t xml:space="preserve">ut the </w:t>
      </w:r>
      <w:r>
        <w:t>W</w:t>
      </w:r>
      <w:r w:rsidR="002F4C74">
        <w:t>indow</w:t>
      </w:r>
      <w:r>
        <w:t xml:space="preserve"> </w:t>
      </w:r>
      <w:r w:rsidR="006915FE">
        <w:t xml:space="preserve">(OTW) </w:t>
      </w:r>
      <w:r>
        <w:t xml:space="preserve">scenes.  The purpose of this integration, among other things, is to achieve and maintain a high level of correlation among the many client-devices (subsystems) within a simulator.  Furthermore, this integration must be done independently of the client-device or the sensor type, with little or no duplication of data amongst clients.  In addition to the OTW, many simulator client-devices are required to simulate the synthetic environment over different portions of the electromagnetic spectrum, infrared (e.g. FLIR, NVG), microwaves (e.g. radar), audio (e.g. sonar), etc.  Up to now, the current state of the art approaches to the simulation of sensors has typically been quite proprietary to the client-device implementation of the various vendors.  There have been no </w:t>
      </w:r>
      <w:r>
        <w:rPr>
          <w:u w:val="single"/>
        </w:rPr>
        <w:t>universally</w:t>
      </w:r>
      <w:r>
        <w:t xml:space="preserve"> accepted simulation models suitable for use in simulation.</w:t>
      </w:r>
    </w:p>
    <w:p w:rsidR="00CE15FD" w:rsidRDefault="000118C1">
      <w:pPr>
        <w:spacing w:before="120" w:after="0"/>
        <w:jc w:val="both"/>
      </w:pPr>
      <w:r>
        <w:t xml:space="preserve">Sensor simulation typically requires a simulation of the device itself, supplemented by a complete simulation of the synthetic environment over the portion of the electromagnetic spectrum that is relevant to this device.  The former simulation is referred to as the </w:t>
      </w:r>
      <w:r>
        <w:rPr>
          <w:b/>
          <w:u w:val="single"/>
        </w:rPr>
        <w:t>S</w:t>
      </w:r>
      <w:r>
        <w:t xml:space="preserve">ensor </w:t>
      </w:r>
      <w:r>
        <w:rPr>
          <w:b/>
          <w:u w:val="single"/>
        </w:rPr>
        <w:t>S</w:t>
      </w:r>
      <w:r>
        <w:t xml:space="preserve">imulation </w:t>
      </w:r>
      <w:r>
        <w:rPr>
          <w:b/>
          <w:u w:val="single"/>
        </w:rPr>
        <w:t>M</w:t>
      </w:r>
      <w:r>
        <w:t xml:space="preserve">odel (SSM) while the latter is called the </w:t>
      </w:r>
      <w:r>
        <w:rPr>
          <w:b/>
          <w:u w:val="single"/>
        </w:rPr>
        <w:t>S</w:t>
      </w:r>
      <w:r>
        <w:t xml:space="preserve">ensor </w:t>
      </w:r>
      <w:r>
        <w:rPr>
          <w:b/>
          <w:u w:val="single"/>
        </w:rPr>
        <w:t>E</w:t>
      </w:r>
      <w:r>
        <w:t xml:space="preserve">nvironmental </w:t>
      </w:r>
      <w:r>
        <w:rPr>
          <w:b/>
          <w:u w:val="single"/>
        </w:rPr>
        <w:t>M</w:t>
      </w:r>
      <w:r>
        <w:t>odel (SEM).  In the past, the SEM relied heavily on environmental database</w:t>
      </w:r>
      <w:r w:rsidR="006915FE">
        <w:t>s</w:t>
      </w:r>
      <w:r>
        <w:t xml:space="preserve"> whose content was designed to match the functionality, fidelity, structure and format requirements of the SEM.  The level of realism possible by the SEM depended </w:t>
      </w:r>
      <w:r>
        <w:rPr>
          <w:b/>
        </w:rPr>
        <w:t>heavily</w:t>
      </w:r>
      <w:r>
        <w:t xml:space="preserve"> on the quality, quantity and completeness of the data available.  The environmental database was highly device-specific and could not be readily ported to other platforms.</w:t>
      </w:r>
    </w:p>
    <w:p w:rsidR="00CE15FD" w:rsidRDefault="000118C1">
      <w:pPr>
        <w:spacing w:before="120" w:after="0"/>
        <w:jc w:val="both"/>
      </w:pPr>
      <w:r>
        <w:t>A SEM is usually based on mathematical model of the environment for the portion of the electromagnetic spectrum of interest.  The SEM acts much as a black box that produces a response in accordance to input data.  A significant portion of this data must come from the CDB; however, the key is to segregate all device-dependent data and all SEM-dependent data from the modeling data that represents the synthetic environment.  In order to accommodate the most different kind of sensors possible, a common denominator must be chosen.  In the CDB standard, this common denominator is called a material.  This is the subject of this annex.</w:t>
      </w:r>
    </w:p>
    <w:p w:rsidR="00CE15FD" w:rsidRDefault="000118C1">
      <w:pPr>
        <w:spacing w:before="120" w:after="0"/>
        <w:jc w:val="both"/>
      </w:pPr>
      <w:r>
        <w:t>One of the fundamental issues of sensor simulation involves the handling of material properties.  As discussed earlier, the determination of which material properties should be supported heavily depends on:</w:t>
      </w:r>
    </w:p>
    <w:p w:rsidR="00CE15FD" w:rsidRDefault="000118C1">
      <w:pPr>
        <w:numPr>
          <w:ilvl w:val="0"/>
          <w:numId w:val="3"/>
        </w:numPr>
        <w:spacing w:before="120" w:after="0"/>
        <w:ind w:hanging="360"/>
        <w:jc w:val="both"/>
      </w:pPr>
      <w:r>
        <w:lastRenderedPageBreak/>
        <w:t>the sensor types to be supported.</w:t>
      </w:r>
    </w:p>
    <w:p w:rsidR="00CE15FD" w:rsidRDefault="000118C1">
      <w:pPr>
        <w:numPr>
          <w:ilvl w:val="0"/>
          <w:numId w:val="3"/>
        </w:numPr>
        <w:spacing w:before="120" w:after="0"/>
        <w:ind w:hanging="360"/>
        <w:jc w:val="both"/>
      </w:pPr>
      <w:r>
        <w:t>the vendors’ sensor simulation implementations to be supported.</w:t>
      </w:r>
    </w:p>
    <w:p w:rsidR="00CE15FD" w:rsidRDefault="000118C1">
      <w:pPr>
        <w:numPr>
          <w:ilvl w:val="0"/>
          <w:numId w:val="3"/>
        </w:numPr>
        <w:spacing w:before="120" w:after="0"/>
        <w:ind w:hanging="360"/>
        <w:jc w:val="both"/>
      </w:pPr>
      <w:r>
        <w:t>the level of fidelity, functionality and precision of the SEMs to be supported.</w:t>
      </w:r>
    </w:p>
    <w:p w:rsidR="00CE15FD" w:rsidRDefault="00CE15FD">
      <w:pPr>
        <w:spacing w:before="120" w:after="0"/>
        <w:ind w:left="1080"/>
        <w:jc w:val="both"/>
      </w:pPr>
    </w:p>
    <w:p w:rsidR="00CE15FD" w:rsidRDefault="000118C1">
      <w:pPr>
        <w:spacing w:before="120" w:after="0"/>
        <w:jc w:val="both"/>
      </w:pPr>
      <w:r>
        <w:t>Clearly, the task of determining a definitive list of material properties that would accommodate all of the above requirements for the today’s sensor types, vendor implementations and SEMs would be a significant challenge.  Furthermore, once released, the materials properties would limit any SEM innovation by the industry.  As a result, the CDB Standard limits its jurisdiction over the material properties.</w:t>
      </w:r>
    </w:p>
    <w:p w:rsidR="00CE15FD" w:rsidRDefault="000118C1">
      <w:pPr>
        <w:spacing w:before="120" w:after="0"/>
        <w:jc w:val="both"/>
      </w:pPr>
      <w:r>
        <w:t>Instead, the CDB standard defines and publicly defines a list of materials that can be used in a CDB.  It is the responsibility of each vendor to define the properties (that satisfies the sensor type) for these CDB materials.  As a result, vendors are totally free to select material properties that satisfy the fidelity, functionality and precision requirements of the SEM for the sensor type of interest.  Alternately, if the vendors have their own list of materials, they can create a mapping between CDB materials and their internally supported list of materials.  This approach allows client-devices to retain their SEMs as well as their own sets of material properties.</w:t>
      </w:r>
    </w:p>
    <w:p w:rsidR="00CE15FD" w:rsidRDefault="00CE15FD">
      <w:pPr>
        <w:spacing w:before="120" w:after="0"/>
        <w:jc w:val="both"/>
      </w:pPr>
    </w:p>
    <w:p w:rsidR="00CE15FD" w:rsidRDefault="000118C1" w:rsidP="00687539">
      <w:pPr>
        <w:spacing w:before="120" w:after="0"/>
        <w:jc w:val="both"/>
      </w:pPr>
      <w:r>
        <w:t>The materials.xsd and materials.xml schema in the CDB schema package enumerates the base materials supported by this standard.</w:t>
      </w:r>
      <w:bookmarkStart w:id="43" w:name="h.n71imqsybq81" w:colFirst="0" w:colLast="0"/>
      <w:bookmarkEnd w:id="43"/>
    </w:p>
    <w:p w:rsidR="00CE15FD" w:rsidRDefault="000118C1" w:rsidP="00687539">
      <w:r>
        <w:br w:type="page"/>
      </w:r>
      <w:bookmarkStart w:id="44" w:name="h.hnr28m1sj14f" w:colFirst="0" w:colLast="0"/>
      <w:bookmarkEnd w:id="44"/>
    </w:p>
    <w:p w:rsidR="00CE15FD" w:rsidRDefault="000118C1" w:rsidP="00A90FFE">
      <w:pPr>
        <w:pStyle w:val="Heading1"/>
      </w:pPr>
      <w:bookmarkStart w:id="45" w:name="h.k7rb2go6xfi1" w:colFirst="0" w:colLast="0"/>
      <w:bookmarkStart w:id="46" w:name="_Toc456875497"/>
      <w:bookmarkEnd w:id="45"/>
      <w:r>
        <w:lastRenderedPageBreak/>
        <w:t>Annex C: Reasons for Using Jpeg</w:t>
      </w:r>
      <w:bookmarkEnd w:id="46"/>
    </w:p>
    <w:p w:rsidR="00CE15FD" w:rsidRDefault="000118C1">
      <w:pPr>
        <w:spacing w:after="200" w:line="276" w:lineRule="auto"/>
      </w:pPr>
      <w:r>
        <w:t>(Formerly from body of Best Practice Volume 1)</w:t>
      </w:r>
    </w:p>
    <w:p w:rsidR="00CE15FD" w:rsidRDefault="000118C1">
      <w:pPr>
        <w:spacing w:after="200" w:line="276" w:lineRule="auto"/>
      </w:pPr>
      <w:r>
        <w:t>The CDB Standard prescribes the use of an industry standard compression algorithm for its storage intensive raster imagery datasets.  This not only provides a substantial reduction in storage, but also reduces the data transmission bandwidths associated with simulator’s access to the synthetic environment database at runtime.  As a result of its storage efficiency, the CDB Standard relies on relatively few data formats for storing its datasets. There is no benefit (other than storage efficiency) to be gained in supporting any other specialized data formats whose underlying objective is only for storage efficiency.  The CDB Standard embodies the JPEG 2000 industry standard format for raster imagery because it has comparable storage efficiency to all of these image formats without sacrificing any generality.  JPEG 2000 has been chosen by the CDB Standard as a format for the storage of OTW raster imagery because of the following characteristics:</w:t>
      </w:r>
    </w:p>
    <w:p w:rsidR="00CE15FD" w:rsidRDefault="000118C1">
      <w:pPr>
        <w:spacing w:after="200" w:line="276" w:lineRule="auto"/>
      </w:pPr>
      <w:r>
        <w:t>1.</w:t>
      </w:r>
      <w:r>
        <w:tab/>
        <w:t>High compression efficiency: Compression better than 0.25 bits per pixels.  Virtually indiscernible loss in image quality for 10:1 – 20:1 compression.</w:t>
      </w:r>
    </w:p>
    <w:p w:rsidR="00CE15FD" w:rsidRDefault="000118C1">
      <w:pPr>
        <w:spacing w:after="200" w:line="276" w:lineRule="auto"/>
      </w:pPr>
      <w:r>
        <w:t>2.</w:t>
      </w:r>
      <w:r>
        <w:tab/>
        <w:t>Lossless and lossy compression: Lossless compression ratios approx. 1.7:1</w:t>
      </w:r>
    </w:p>
    <w:p w:rsidR="00CE15FD" w:rsidRDefault="000118C1">
      <w:pPr>
        <w:spacing w:after="200" w:line="276" w:lineRule="auto"/>
      </w:pPr>
      <w:r>
        <w:t>3.</w:t>
      </w:r>
      <w:r>
        <w:tab/>
        <w:t>Perceptual color space internal coding: Allow dark images to be reconstructed without banding artifacts.</w:t>
      </w:r>
    </w:p>
    <w:p w:rsidR="00CE15FD" w:rsidRDefault="000118C1">
      <w:pPr>
        <w:spacing w:after="200" w:line="276" w:lineRule="auto"/>
      </w:pPr>
      <w:r>
        <w:t>4.</w:t>
      </w:r>
      <w:r>
        <w:tab/>
        <w:t>High dynamic range: Compress and decompress images with various dynamic ranges (e.g., 1-bit to 16-bit) for each color component.</w:t>
      </w:r>
    </w:p>
    <w:p w:rsidR="00CE15FD" w:rsidRDefault="000118C1">
      <w:pPr>
        <w:spacing w:after="200" w:line="276" w:lineRule="auto"/>
      </w:pPr>
      <w:r>
        <w:t>5.</w:t>
      </w:r>
      <w:r>
        <w:tab/>
        <w:t xml:space="preserve">Large images sizes: Up to (2^32 - 1) </w:t>
      </w:r>
    </w:p>
    <w:p w:rsidR="00CE15FD" w:rsidRDefault="000118C1">
      <w:pPr>
        <w:spacing w:after="200" w:line="276" w:lineRule="auto"/>
      </w:pPr>
      <w:r>
        <w:t xml:space="preserve">There are other characteristics of the JPEG 2000 that are worth mentioning but are not directly beneficial to the CDB </w:t>
      </w:r>
      <w:del w:id="47" w:author="Carl Reed" w:date="2017-12-14T16:35:00Z">
        <w:r w:rsidDel="00DF4BB4">
          <w:delText>Specification</w:delText>
        </w:r>
      </w:del>
      <w:ins w:id="48" w:author="Carl Reed" w:date="2017-12-14T16:35:00Z">
        <w:r w:rsidR="00DF4BB4">
          <w:t>Standard</w:t>
        </w:r>
      </w:ins>
      <w:r>
        <w:t>.  Those are:</w:t>
      </w:r>
    </w:p>
    <w:p w:rsidR="00CE15FD" w:rsidRDefault="000118C1">
      <w:pPr>
        <w:spacing w:after="200" w:line="276" w:lineRule="auto"/>
      </w:pPr>
      <w:r>
        <w:t>1.</w:t>
      </w:r>
      <w:r>
        <w:tab/>
        <w:t>Progressive image reconstruction: Allow images to be reconstructed with increasing pixel accuracy and resolution.</w:t>
      </w:r>
    </w:p>
    <w:p w:rsidR="00CE15FD" w:rsidRDefault="000118C1">
      <w:pPr>
        <w:spacing w:after="200" w:line="276" w:lineRule="auto"/>
      </w:pPr>
      <w:r>
        <w:t>2.</w:t>
      </w:r>
      <w:r>
        <w:tab/>
        <w:t>Region of interest coding: Permits certain Region of Interest (ROI’s) in the image to be coded and transmitted with better quality and less distortion than the rest of the image.</w:t>
      </w:r>
    </w:p>
    <w:p w:rsidR="00CE15FD" w:rsidRDefault="000118C1">
      <w:pPr>
        <w:spacing w:after="200" w:line="276" w:lineRule="auto"/>
      </w:pPr>
      <w:r>
        <w:lastRenderedPageBreak/>
        <w:t>3.</w:t>
      </w:r>
      <w:r>
        <w:tab/>
        <w:t>Seamless quality and resolution scalability: Without having to download the entire file</w:t>
      </w:r>
    </w:p>
    <w:p w:rsidR="00CE15FD" w:rsidRDefault="000118C1">
      <w:pPr>
        <w:spacing w:after="200" w:line="276" w:lineRule="auto"/>
      </w:pPr>
      <w:r>
        <w:t>4.</w:t>
      </w:r>
      <w:r>
        <w:tab/>
        <w:t>Error resilience during transfers.</w:t>
      </w:r>
    </w:p>
    <w:p w:rsidR="00CE15FD" w:rsidRDefault="000118C1">
      <w:pPr>
        <w:spacing w:after="200" w:line="276" w:lineRule="auto"/>
      </w:pPr>
      <w:r>
        <w:t>JPEG 2000 will be solely targeted at Raster Imagery data only.  The reason is simply because of its highly efficient compression scheme that fits well with the goal of reducing the huge datasets associated with Imagery.  Other raster-based datasets defined in the CDB will solely be using the TIFF format due to their more manageable size.</w:t>
      </w:r>
    </w:p>
    <w:p w:rsidR="00CE15FD" w:rsidRDefault="00CE15FD"/>
    <w:p w:rsidR="00CE15FD" w:rsidRDefault="000118C1">
      <w:r>
        <w:br w:type="page"/>
      </w:r>
    </w:p>
    <w:p w:rsidR="00CE15FD" w:rsidRDefault="00CE15FD"/>
    <w:p w:rsidR="00CE15FD" w:rsidRDefault="00CE15FD"/>
    <w:p w:rsidR="00CE15FD" w:rsidRDefault="000118C1" w:rsidP="00A90FFE">
      <w:pPr>
        <w:pStyle w:val="Heading1"/>
      </w:pPr>
      <w:bookmarkStart w:id="49" w:name="h.4ghz4opb25y0" w:colFirst="0" w:colLast="0"/>
      <w:bookmarkStart w:id="50" w:name="_Toc456875498"/>
      <w:bookmarkEnd w:id="49"/>
      <w:r>
        <w:t>Annex F Rationale: Partitioning the Earth into Tiles</w:t>
      </w:r>
      <w:bookmarkEnd w:id="50"/>
    </w:p>
    <w:p w:rsidR="00CE15FD" w:rsidRDefault="000250B3">
      <w:pPr>
        <w:spacing w:before="120" w:after="0"/>
        <w:jc w:val="both"/>
      </w:pPr>
      <w:r>
        <w:rPr>
          <w:b/>
        </w:rPr>
        <w:t>Formerly Appendix A11 in</w:t>
      </w:r>
      <w:r w:rsidR="000118C1">
        <w:rPr>
          <w:b/>
        </w:rPr>
        <w:t xml:space="preserve"> Volume 2</w:t>
      </w:r>
      <w:r>
        <w:rPr>
          <w:b/>
        </w:rPr>
        <w:t xml:space="preserve"> of the CDB Best Practice</w:t>
      </w:r>
      <w:r w:rsidR="000118C1">
        <w:rPr>
          <w:b/>
        </w:rPr>
        <w:t>.</w:t>
      </w:r>
    </w:p>
    <w:p w:rsidR="00CE15FD" w:rsidRDefault="000118C1">
      <w:pPr>
        <w:spacing w:before="120" w:after="0"/>
        <w:jc w:val="both"/>
      </w:pPr>
      <w:r>
        <w:t>This section provides rationale for partitioning the world into tiles.</w:t>
      </w:r>
    </w:p>
    <w:p w:rsidR="00CE15FD" w:rsidRDefault="000118C1">
      <w:pPr>
        <w:spacing w:before="120" w:after="0"/>
        <w:jc w:val="both"/>
      </w:pPr>
      <w:r>
        <w:t>The design of the CDB standard tile representation is centered on three primary considerations:</w:t>
      </w:r>
    </w:p>
    <w:p w:rsidR="00CE15FD" w:rsidRDefault="000118C1">
      <w:pPr>
        <w:numPr>
          <w:ilvl w:val="0"/>
          <w:numId w:val="4"/>
        </w:numPr>
        <w:spacing w:before="120" w:after="0"/>
        <w:ind w:left="1440" w:hanging="720"/>
        <w:jc w:val="both"/>
      </w:pPr>
      <w:r>
        <w:t>A tile representation comprehensive enough to accommodate the entire earth.</w:t>
      </w:r>
    </w:p>
    <w:p w:rsidR="00CE15FD" w:rsidRDefault="000118C1">
      <w:pPr>
        <w:numPr>
          <w:ilvl w:val="0"/>
          <w:numId w:val="4"/>
        </w:numPr>
        <w:spacing w:before="120" w:after="0"/>
        <w:ind w:left="1440" w:hanging="720"/>
        <w:jc w:val="both"/>
      </w:pPr>
      <w:r>
        <w:t>A tile representation that lends itself to real-time implementation by a CDB system and all of its attached simulator client-devices.</w:t>
      </w:r>
    </w:p>
    <w:p w:rsidR="00CE15FD" w:rsidRDefault="000118C1">
      <w:pPr>
        <w:spacing w:before="120" w:after="0"/>
        <w:ind w:left="1440"/>
        <w:jc w:val="both"/>
      </w:pPr>
      <w:r>
        <w:t>A numerically straightforward mapping (such as a simple scaling) to map lat-long coordinates into CDB coordinates and vice versa is highly desirable for real-time implementation considerations.</w:t>
      </w:r>
    </w:p>
    <w:p w:rsidR="00CE15FD" w:rsidRDefault="000118C1">
      <w:pPr>
        <w:numPr>
          <w:ilvl w:val="0"/>
          <w:numId w:val="4"/>
        </w:numPr>
        <w:spacing w:before="120" w:after="0"/>
        <w:ind w:left="1440" w:hanging="720"/>
        <w:jc w:val="both"/>
      </w:pPr>
      <w:r>
        <w:t>A tile representation with a system of units that conforms as much as possible to geographic standards.</w:t>
      </w:r>
    </w:p>
    <w:p w:rsidR="00CE15FD" w:rsidRDefault="000118C1">
      <w:pPr>
        <w:widowControl w:val="0"/>
        <w:spacing w:before="120" w:after="0"/>
        <w:ind w:left="1440"/>
        <w:jc w:val="both"/>
      </w:pPr>
      <w:r>
        <w:t>One of the underlying motivations driving the CDB tile representation is the need for a system that will remain as close to the raw source data as possible which currently is DTED and GeoTIFF; DTED uses a geographic coordinate system defined by latitudes and longitudes.  The basic unit in DTED is a geo-cell, which always has a height and width of one degree.  In order to maintain a density of data that does not increase inordinately when moving towards the poles, the grid post intervals (measured in degrees or arc-sec) along the longitudinal axis are increased at specific latitudes; for instance, at DTED level 2, the latitude interval is always one second of arc but the longitude interval is one second of arc at latitudes from 0 to 50 degrees, from latitudes 50 to 70 the interval is two arc seconds and so on as shown in Table A-3.  INTERVALS FOR DTED LEVEL 2.</w:t>
      </w:r>
    </w:p>
    <w:p w:rsidR="00CE15FD" w:rsidRDefault="00CE15FD">
      <w:pPr>
        <w:spacing w:before="120" w:after="0"/>
        <w:ind w:left="2160"/>
        <w:jc w:val="both"/>
      </w:pPr>
    </w:p>
    <w:p w:rsidR="00717523" w:rsidRDefault="00717523">
      <w:pPr>
        <w:spacing w:before="120" w:after="0"/>
        <w:ind w:left="2160"/>
        <w:jc w:val="both"/>
      </w:pPr>
    </w:p>
    <w:p w:rsidR="00717523" w:rsidRDefault="00717523">
      <w:pPr>
        <w:spacing w:before="120" w:after="0"/>
        <w:ind w:left="2160"/>
        <w:jc w:val="both"/>
      </w:pPr>
    </w:p>
    <w:p w:rsidR="00717523" w:rsidRDefault="00717523">
      <w:pPr>
        <w:spacing w:before="120" w:after="0"/>
        <w:ind w:left="2160"/>
        <w:jc w:val="both"/>
      </w:pPr>
    </w:p>
    <w:p w:rsidR="00CE15FD" w:rsidRDefault="000118C1">
      <w:pPr>
        <w:tabs>
          <w:tab w:val="left" w:pos="1224"/>
          <w:tab w:val="left" w:pos="1440"/>
          <w:tab w:val="left" w:pos="1728"/>
          <w:tab w:val="left" w:pos="2016"/>
        </w:tabs>
        <w:spacing w:before="120" w:after="0"/>
        <w:ind w:left="187" w:hanging="187"/>
        <w:jc w:val="center"/>
        <w:rPr>
          <w:b/>
          <w:sz w:val="20"/>
          <w:szCs w:val="20"/>
        </w:rPr>
      </w:pPr>
      <w:bookmarkStart w:id="51" w:name="h.1ksv4uv" w:colFirst="0" w:colLast="0"/>
      <w:bookmarkEnd w:id="51"/>
      <w:r>
        <w:rPr>
          <w:b/>
          <w:sz w:val="20"/>
          <w:szCs w:val="20"/>
        </w:rPr>
        <w:lastRenderedPageBreak/>
        <w:t>Table A-3.  INTERVALS FOR DTED LEVEL 2</w:t>
      </w:r>
    </w:p>
    <w:p w:rsidR="00717523" w:rsidRDefault="00717523">
      <w:pPr>
        <w:tabs>
          <w:tab w:val="left" w:pos="1224"/>
          <w:tab w:val="left" w:pos="1440"/>
          <w:tab w:val="left" w:pos="1728"/>
          <w:tab w:val="left" w:pos="2016"/>
        </w:tabs>
        <w:spacing w:before="120" w:after="0"/>
        <w:ind w:left="187" w:hanging="187"/>
        <w:jc w:val="center"/>
      </w:pPr>
    </w:p>
    <w:tbl>
      <w:tblPr>
        <w:tblStyle w:val="a2"/>
        <w:tblW w:w="6596"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20" w:firstRow="1" w:lastRow="0" w:firstColumn="0" w:lastColumn="0" w:noHBand="0" w:noVBand="0"/>
      </w:tblPr>
      <w:tblGrid>
        <w:gridCol w:w="809"/>
        <w:gridCol w:w="1788"/>
        <w:gridCol w:w="1916"/>
        <w:gridCol w:w="2083"/>
      </w:tblGrid>
      <w:tr w:rsidR="00CE15FD" w:rsidTr="00CE15FD">
        <w:trPr>
          <w:cnfStyle w:val="100000000000" w:firstRow="1" w:lastRow="0" w:firstColumn="0" w:lastColumn="0" w:oddVBand="0" w:evenVBand="0" w:oddHBand="0" w:evenHBand="0" w:firstRowFirstColumn="0" w:firstRowLastColumn="0" w:lastRowFirstColumn="0" w:lastRowLastColumn="0"/>
          <w:trHeight w:val="620"/>
          <w:jc w:val="center"/>
        </w:trPr>
        <w:tc>
          <w:tcPr>
            <w:tcW w:w="809" w:type="dxa"/>
            <w:shd w:val="clear" w:color="auto" w:fill="C6D9F1"/>
          </w:tcPr>
          <w:p w:rsidR="00CE15FD" w:rsidRDefault="000118C1">
            <w:pPr>
              <w:spacing w:before="20" w:after="20"/>
              <w:contextualSpacing w:val="0"/>
            </w:pPr>
            <w:r>
              <w:rPr>
                <w:color w:val="0051BA"/>
              </w:rPr>
              <w:t>DTED</w:t>
            </w:r>
          </w:p>
          <w:p w:rsidR="00CE15FD" w:rsidRDefault="000118C1">
            <w:pPr>
              <w:spacing w:before="20" w:after="20"/>
              <w:contextualSpacing w:val="0"/>
            </w:pPr>
            <w:r>
              <w:rPr>
                <w:color w:val="0051BA"/>
              </w:rPr>
              <w:t>Zone</w:t>
            </w:r>
          </w:p>
        </w:tc>
        <w:tc>
          <w:tcPr>
            <w:tcW w:w="1788" w:type="dxa"/>
            <w:shd w:val="clear" w:color="auto" w:fill="C6D9F1"/>
          </w:tcPr>
          <w:p w:rsidR="00CE15FD" w:rsidRDefault="000118C1">
            <w:pPr>
              <w:spacing w:before="20" w:after="20"/>
              <w:contextualSpacing w:val="0"/>
            </w:pPr>
            <w:r>
              <w:rPr>
                <w:color w:val="0051BA"/>
              </w:rPr>
              <w:t>Latitude Range</w:t>
            </w:r>
          </w:p>
          <w:p w:rsidR="00CE15FD" w:rsidRDefault="000118C1">
            <w:pPr>
              <w:spacing w:before="20" w:after="20"/>
              <w:contextualSpacing w:val="0"/>
            </w:pPr>
            <w:r>
              <w:rPr>
                <w:color w:val="0051BA"/>
              </w:rPr>
              <w:t>(Degrees)</w:t>
            </w:r>
          </w:p>
        </w:tc>
        <w:tc>
          <w:tcPr>
            <w:tcW w:w="1916" w:type="dxa"/>
            <w:shd w:val="clear" w:color="auto" w:fill="C6D9F1"/>
          </w:tcPr>
          <w:p w:rsidR="00CE15FD" w:rsidRDefault="000118C1">
            <w:pPr>
              <w:spacing w:before="20" w:after="20"/>
              <w:contextualSpacing w:val="0"/>
            </w:pPr>
            <w:r>
              <w:rPr>
                <w:color w:val="0051BA"/>
              </w:rPr>
              <w:t>Latitude Interval</w:t>
            </w:r>
          </w:p>
          <w:p w:rsidR="00CE15FD" w:rsidRDefault="000118C1">
            <w:pPr>
              <w:spacing w:before="20" w:after="20"/>
              <w:contextualSpacing w:val="0"/>
            </w:pPr>
            <w:r>
              <w:rPr>
                <w:color w:val="0051BA"/>
              </w:rPr>
              <w:t>(Arc seconds)</w:t>
            </w:r>
          </w:p>
        </w:tc>
        <w:tc>
          <w:tcPr>
            <w:tcW w:w="2083" w:type="dxa"/>
            <w:shd w:val="clear" w:color="auto" w:fill="C6D9F1"/>
          </w:tcPr>
          <w:p w:rsidR="00CE15FD" w:rsidRDefault="000118C1">
            <w:pPr>
              <w:spacing w:before="20" w:after="20"/>
              <w:contextualSpacing w:val="0"/>
            </w:pPr>
            <w:r>
              <w:rPr>
                <w:color w:val="0051BA"/>
              </w:rPr>
              <w:t>Longitude Interval</w:t>
            </w:r>
          </w:p>
          <w:p w:rsidR="00CE15FD" w:rsidRDefault="000118C1">
            <w:pPr>
              <w:spacing w:before="20" w:after="20"/>
              <w:contextualSpacing w:val="0"/>
            </w:pPr>
            <w:r>
              <w:rPr>
                <w:color w:val="0051BA"/>
              </w:rPr>
              <w:t>(Arc seconds)</w:t>
            </w:r>
          </w:p>
        </w:tc>
      </w:tr>
      <w:tr w:rsidR="00CE15FD" w:rsidTr="00CE15FD">
        <w:trPr>
          <w:trHeight w:val="260"/>
          <w:jc w:val="center"/>
        </w:trPr>
        <w:tc>
          <w:tcPr>
            <w:tcW w:w="809" w:type="dxa"/>
          </w:tcPr>
          <w:p w:rsidR="00CE15FD" w:rsidRDefault="000118C1">
            <w:pPr>
              <w:spacing w:before="20" w:after="20"/>
              <w:contextualSpacing w:val="0"/>
            </w:pPr>
            <w:r>
              <w:t>I</w:t>
            </w:r>
          </w:p>
        </w:tc>
        <w:tc>
          <w:tcPr>
            <w:tcW w:w="1788" w:type="dxa"/>
          </w:tcPr>
          <w:p w:rsidR="00CE15FD" w:rsidRDefault="000118C1">
            <w:pPr>
              <w:spacing w:before="20" w:after="20"/>
              <w:contextualSpacing w:val="0"/>
            </w:pPr>
            <w:r>
              <w:t>0 – 50 N-S</w:t>
            </w:r>
          </w:p>
        </w:tc>
        <w:tc>
          <w:tcPr>
            <w:tcW w:w="1916" w:type="dxa"/>
          </w:tcPr>
          <w:p w:rsidR="00CE15FD" w:rsidRDefault="000118C1">
            <w:pPr>
              <w:spacing w:before="20" w:after="20"/>
              <w:contextualSpacing w:val="0"/>
            </w:pPr>
            <w:r>
              <w:t>1</w:t>
            </w:r>
          </w:p>
        </w:tc>
        <w:tc>
          <w:tcPr>
            <w:tcW w:w="2083" w:type="dxa"/>
          </w:tcPr>
          <w:p w:rsidR="00CE15FD" w:rsidRDefault="000118C1">
            <w:pPr>
              <w:spacing w:before="20" w:after="20"/>
              <w:contextualSpacing w:val="0"/>
            </w:pPr>
            <w:r>
              <w:t>1</w:t>
            </w:r>
          </w:p>
        </w:tc>
      </w:tr>
      <w:tr w:rsidR="00CE15FD" w:rsidTr="00CE15FD">
        <w:trPr>
          <w:trHeight w:val="240"/>
          <w:jc w:val="center"/>
        </w:trPr>
        <w:tc>
          <w:tcPr>
            <w:tcW w:w="809" w:type="dxa"/>
          </w:tcPr>
          <w:p w:rsidR="00CE15FD" w:rsidRDefault="000118C1">
            <w:pPr>
              <w:spacing w:before="20" w:after="20"/>
              <w:contextualSpacing w:val="0"/>
            </w:pPr>
            <w:r>
              <w:t>II</w:t>
            </w:r>
          </w:p>
        </w:tc>
        <w:tc>
          <w:tcPr>
            <w:tcW w:w="1788" w:type="dxa"/>
          </w:tcPr>
          <w:p w:rsidR="00CE15FD" w:rsidRDefault="000118C1">
            <w:pPr>
              <w:spacing w:before="20" w:after="20"/>
              <w:contextualSpacing w:val="0"/>
            </w:pPr>
            <w:r>
              <w:t>50 – 70 N-S</w:t>
            </w:r>
          </w:p>
        </w:tc>
        <w:tc>
          <w:tcPr>
            <w:tcW w:w="1916" w:type="dxa"/>
          </w:tcPr>
          <w:p w:rsidR="00CE15FD" w:rsidRDefault="000118C1">
            <w:pPr>
              <w:spacing w:before="20" w:after="20"/>
              <w:contextualSpacing w:val="0"/>
            </w:pPr>
            <w:r>
              <w:t>1</w:t>
            </w:r>
          </w:p>
        </w:tc>
        <w:tc>
          <w:tcPr>
            <w:tcW w:w="2083" w:type="dxa"/>
          </w:tcPr>
          <w:p w:rsidR="00CE15FD" w:rsidRDefault="000118C1">
            <w:pPr>
              <w:spacing w:before="20" w:after="20"/>
              <w:contextualSpacing w:val="0"/>
            </w:pPr>
            <w:r>
              <w:t>2</w:t>
            </w:r>
          </w:p>
        </w:tc>
      </w:tr>
      <w:tr w:rsidR="00CE15FD" w:rsidTr="00CE15FD">
        <w:trPr>
          <w:trHeight w:val="260"/>
          <w:jc w:val="center"/>
        </w:trPr>
        <w:tc>
          <w:tcPr>
            <w:tcW w:w="809" w:type="dxa"/>
          </w:tcPr>
          <w:p w:rsidR="00CE15FD" w:rsidRDefault="000118C1">
            <w:pPr>
              <w:spacing w:before="20" w:after="20"/>
              <w:contextualSpacing w:val="0"/>
            </w:pPr>
            <w:r>
              <w:t>III</w:t>
            </w:r>
          </w:p>
        </w:tc>
        <w:tc>
          <w:tcPr>
            <w:tcW w:w="1788" w:type="dxa"/>
          </w:tcPr>
          <w:p w:rsidR="00CE15FD" w:rsidRDefault="000118C1">
            <w:pPr>
              <w:spacing w:before="20" w:after="20"/>
              <w:contextualSpacing w:val="0"/>
            </w:pPr>
            <w:r>
              <w:t>70 – 75 N-S</w:t>
            </w:r>
          </w:p>
        </w:tc>
        <w:tc>
          <w:tcPr>
            <w:tcW w:w="1916" w:type="dxa"/>
          </w:tcPr>
          <w:p w:rsidR="00CE15FD" w:rsidRDefault="000118C1">
            <w:pPr>
              <w:spacing w:before="20" w:after="20"/>
              <w:contextualSpacing w:val="0"/>
            </w:pPr>
            <w:r>
              <w:t>1</w:t>
            </w:r>
          </w:p>
        </w:tc>
        <w:tc>
          <w:tcPr>
            <w:tcW w:w="2083" w:type="dxa"/>
          </w:tcPr>
          <w:p w:rsidR="00CE15FD" w:rsidRDefault="000118C1">
            <w:pPr>
              <w:spacing w:before="20" w:after="20"/>
              <w:contextualSpacing w:val="0"/>
            </w:pPr>
            <w:r>
              <w:t>3</w:t>
            </w:r>
          </w:p>
        </w:tc>
      </w:tr>
      <w:tr w:rsidR="00CE15FD" w:rsidTr="00CE15FD">
        <w:trPr>
          <w:trHeight w:val="260"/>
          <w:jc w:val="center"/>
        </w:trPr>
        <w:tc>
          <w:tcPr>
            <w:tcW w:w="809" w:type="dxa"/>
          </w:tcPr>
          <w:p w:rsidR="00CE15FD" w:rsidRDefault="000118C1">
            <w:pPr>
              <w:spacing w:before="20" w:after="20"/>
              <w:contextualSpacing w:val="0"/>
            </w:pPr>
            <w:r>
              <w:t>IV</w:t>
            </w:r>
          </w:p>
        </w:tc>
        <w:tc>
          <w:tcPr>
            <w:tcW w:w="1788" w:type="dxa"/>
          </w:tcPr>
          <w:p w:rsidR="00CE15FD" w:rsidRDefault="000118C1">
            <w:pPr>
              <w:spacing w:before="20" w:after="20"/>
              <w:contextualSpacing w:val="0"/>
            </w:pPr>
            <w:r>
              <w:t>75 – 80 N-S</w:t>
            </w:r>
          </w:p>
        </w:tc>
        <w:tc>
          <w:tcPr>
            <w:tcW w:w="1916" w:type="dxa"/>
          </w:tcPr>
          <w:p w:rsidR="00CE15FD" w:rsidRDefault="000118C1">
            <w:pPr>
              <w:spacing w:before="20" w:after="20"/>
              <w:contextualSpacing w:val="0"/>
            </w:pPr>
            <w:r>
              <w:t>1</w:t>
            </w:r>
          </w:p>
        </w:tc>
        <w:tc>
          <w:tcPr>
            <w:tcW w:w="2083" w:type="dxa"/>
          </w:tcPr>
          <w:p w:rsidR="00CE15FD" w:rsidRDefault="000118C1">
            <w:pPr>
              <w:spacing w:before="20" w:after="20"/>
              <w:contextualSpacing w:val="0"/>
            </w:pPr>
            <w:r>
              <w:t>4</w:t>
            </w:r>
          </w:p>
        </w:tc>
      </w:tr>
      <w:tr w:rsidR="00CE15FD" w:rsidTr="00CE15FD">
        <w:trPr>
          <w:trHeight w:val="280"/>
          <w:jc w:val="center"/>
        </w:trPr>
        <w:tc>
          <w:tcPr>
            <w:tcW w:w="809" w:type="dxa"/>
          </w:tcPr>
          <w:p w:rsidR="00CE15FD" w:rsidRDefault="000118C1">
            <w:pPr>
              <w:spacing w:before="20" w:after="20"/>
              <w:contextualSpacing w:val="0"/>
            </w:pPr>
            <w:r>
              <w:t>V</w:t>
            </w:r>
          </w:p>
        </w:tc>
        <w:tc>
          <w:tcPr>
            <w:tcW w:w="1788" w:type="dxa"/>
          </w:tcPr>
          <w:p w:rsidR="00CE15FD" w:rsidRDefault="000118C1">
            <w:pPr>
              <w:spacing w:before="20" w:after="20"/>
              <w:contextualSpacing w:val="0"/>
            </w:pPr>
            <w:r>
              <w:t>80 – 90 N-S</w:t>
            </w:r>
          </w:p>
        </w:tc>
        <w:tc>
          <w:tcPr>
            <w:tcW w:w="1916" w:type="dxa"/>
          </w:tcPr>
          <w:p w:rsidR="00CE15FD" w:rsidRDefault="000118C1">
            <w:pPr>
              <w:spacing w:before="20" w:after="20"/>
              <w:contextualSpacing w:val="0"/>
            </w:pPr>
            <w:r>
              <w:t>1</w:t>
            </w:r>
          </w:p>
        </w:tc>
        <w:tc>
          <w:tcPr>
            <w:tcW w:w="2083" w:type="dxa"/>
          </w:tcPr>
          <w:p w:rsidR="00CE15FD" w:rsidRDefault="000118C1">
            <w:pPr>
              <w:spacing w:before="20" w:after="20"/>
              <w:contextualSpacing w:val="0"/>
            </w:pPr>
            <w:r>
              <w:t>6</w:t>
            </w:r>
          </w:p>
        </w:tc>
      </w:tr>
    </w:tbl>
    <w:p w:rsidR="00CE15FD" w:rsidRDefault="00CE15FD">
      <w:pPr>
        <w:keepLines/>
        <w:spacing w:before="120" w:after="0"/>
        <w:ind w:left="2160"/>
        <w:jc w:val="both"/>
      </w:pPr>
    </w:p>
    <w:p w:rsidR="00CE15FD" w:rsidRDefault="000118C1">
      <w:pPr>
        <w:spacing w:before="120" w:after="0"/>
        <w:jc w:val="both"/>
      </w:pPr>
      <w:r>
        <w:t>Before going into the detailed design of the CDB tile representation, it is worth stating the guiding principles that constrain the approach used by the CDB tile representation:</w:t>
      </w:r>
    </w:p>
    <w:p w:rsidR="00CE15FD" w:rsidRDefault="00CE15FD">
      <w:pPr>
        <w:spacing w:before="120" w:after="0"/>
        <w:ind w:left="720"/>
        <w:jc w:val="both"/>
      </w:pPr>
    </w:p>
    <w:p w:rsidR="00CE15FD" w:rsidRDefault="000118C1">
      <w:pPr>
        <w:numPr>
          <w:ilvl w:val="0"/>
          <w:numId w:val="5"/>
        </w:numPr>
        <w:spacing w:before="120" w:after="0"/>
        <w:ind w:left="1440" w:hanging="720"/>
        <w:jc w:val="both"/>
      </w:pPr>
      <w:r>
        <w:t>The earth model is divided (in latitude) into slices.</w:t>
      </w:r>
    </w:p>
    <w:p w:rsidR="00CE15FD" w:rsidRDefault="000118C1">
      <w:pPr>
        <w:numPr>
          <w:ilvl w:val="0"/>
          <w:numId w:val="5"/>
        </w:numPr>
        <w:spacing w:before="120" w:after="0"/>
        <w:ind w:left="1440" w:hanging="720"/>
        <w:jc w:val="both"/>
      </w:pPr>
      <w:r>
        <w:t>The slice’s x-axis is aligned to WGS-84 lines of latitude.</w:t>
      </w:r>
    </w:p>
    <w:p w:rsidR="00CE15FD" w:rsidRDefault="000118C1">
      <w:pPr>
        <w:numPr>
          <w:ilvl w:val="0"/>
          <w:numId w:val="5"/>
        </w:numPr>
        <w:spacing w:before="120" w:after="0"/>
        <w:ind w:left="1440" w:hanging="720"/>
        <w:jc w:val="both"/>
      </w:pPr>
      <w:r>
        <w:t>The slice’s y-axis is aligned to WGS-84 lines of longitude.</w:t>
      </w:r>
    </w:p>
    <w:p w:rsidR="00CE15FD" w:rsidRDefault="000118C1">
      <w:pPr>
        <w:numPr>
          <w:ilvl w:val="0"/>
          <w:numId w:val="5"/>
        </w:numPr>
        <w:spacing w:before="120" w:after="0"/>
        <w:ind w:left="1440" w:hanging="720"/>
        <w:jc w:val="both"/>
      </w:pPr>
      <w:r>
        <w:t>The number of units along the slice’s y-axis for a given level of detail is the same for all slices.</w:t>
      </w:r>
    </w:p>
    <w:p w:rsidR="00CE15FD" w:rsidRDefault="000118C1">
      <w:pPr>
        <w:spacing w:before="120" w:after="0"/>
        <w:ind w:left="1440"/>
        <w:jc w:val="both"/>
      </w:pPr>
      <w:r>
        <w:t>The earth surface geodetic dimension in arc-second of y-axis units within an earth slice and in all earth slices is exactly the same, regardless of latitude.</w:t>
      </w:r>
    </w:p>
    <w:p w:rsidR="00CE15FD" w:rsidRDefault="000118C1">
      <w:pPr>
        <w:numPr>
          <w:ilvl w:val="0"/>
          <w:numId w:val="5"/>
        </w:numPr>
        <w:spacing w:before="120" w:after="0"/>
        <w:ind w:left="1440" w:hanging="720"/>
        <w:jc w:val="both"/>
      </w:pPr>
      <w:r>
        <w:t>The geodetic dimension of an x-axis unit in arc-second is constant within a zone, but is re-defined at pre-selected latitudes to achieve a greater level of spatial sampling uniformity in all tiles; this overcomes the narrowing effect of increased latitudes on longitudinal distances.  The definition of zones in the CDB is the same as those in DTED (with the exception of the poles).</w:t>
      </w:r>
    </w:p>
    <w:p w:rsidR="00CE15FD" w:rsidRDefault="000118C1">
      <w:pPr>
        <w:numPr>
          <w:ilvl w:val="0"/>
          <w:numId w:val="5"/>
        </w:numPr>
        <w:spacing w:before="120" w:after="0"/>
        <w:ind w:left="1440" w:hanging="720"/>
        <w:jc w:val="both"/>
      </w:pPr>
      <w:r>
        <w:t>The number of units along the slice’s x-axis for a given level of detail is the same within each zone.</w:t>
      </w:r>
    </w:p>
    <w:p w:rsidR="00CE15FD" w:rsidRDefault="000118C1">
      <w:pPr>
        <w:numPr>
          <w:ilvl w:val="0"/>
          <w:numId w:val="5"/>
        </w:numPr>
        <w:spacing w:before="120" w:after="0"/>
        <w:ind w:left="1440" w:hanging="720"/>
        <w:jc w:val="both"/>
      </w:pPr>
      <w:r>
        <w:t>The number of units along the slice’s y-axis is constrained to a 2</w:t>
      </w:r>
      <w:r>
        <w:rPr>
          <w:vertAlign w:val="superscript"/>
        </w:rPr>
        <w:t>n</w:t>
      </w:r>
      <w:r>
        <w:t>-multiple in all slices.</w:t>
      </w:r>
    </w:p>
    <w:p w:rsidR="00CE15FD" w:rsidRDefault="000118C1">
      <w:pPr>
        <w:spacing w:before="120" w:after="0"/>
        <w:ind w:left="1440"/>
        <w:jc w:val="both"/>
      </w:pPr>
      <w:r>
        <w:t xml:space="preserve">Many simulator client devices impose constraints related to the run-time use of binary pyramidal structures (such as mip-maps, quadtrees, etc.).  A binary pyramidal structure is simply a collection of two-dimensional </w:t>
      </w:r>
      <w:r>
        <w:lastRenderedPageBreak/>
        <w:t>arrays; each array represents the same content but at successively finer levels of resolution.</w:t>
      </w:r>
    </w:p>
    <w:p w:rsidR="00CE15FD" w:rsidRDefault="000118C1">
      <w:pPr>
        <w:numPr>
          <w:ilvl w:val="0"/>
          <w:numId w:val="5"/>
        </w:numPr>
        <w:spacing w:before="120" w:after="0"/>
        <w:ind w:left="1440" w:hanging="720"/>
        <w:jc w:val="both"/>
      </w:pPr>
      <w:r>
        <w:t>The number of units along the slice’s x-axis will vary depending on which zone the latitude of the slice belongs.  At this point we introduce the concept of a CDB</w:t>
      </w:r>
      <w:r w:rsidR="006915FE">
        <w:t xml:space="preserve"> </w:t>
      </w:r>
      <w:r>
        <w:t>Geocell, which differs slightly from a DTED Geocell.  A DTED cell is always 1 × 1 degrees.  In contrast, a CDBGeocell always has a height of 1 degree but has a varying width depending on its latitude.  Table A-4.  Size of CDB Geocell per zone shows the dimensions of a CDB Geocell per zones of latitude.  For instance, in latitude zone 5, which goes from –50 to 50 degrees latitude, a CDB</w:t>
      </w:r>
      <w:r w:rsidR="006915FE">
        <w:t xml:space="preserve"> </w:t>
      </w:r>
      <w:r>
        <w:t>Geocell is 1 × 1 degree, in zone 4 and 6 which goes from latitude 50 to 70 degrees the cell size is 1 × 2 degrees.  The main reason to introduce this concept is to maintain a reasonable eccentricity between the sides by trying to keep them as close to a square as possible.  Two criteria are used to define the size of a CDB Geocell:</w:t>
      </w:r>
    </w:p>
    <w:p w:rsidR="00CE15FD" w:rsidRDefault="00CE15FD">
      <w:pPr>
        <w:spacing w:before="120" w:after="0"/>
        <w:ind w:left="1080"/>
        <w:jc w:val="both"/>
      </w:pPr>
    </w:p>
    <w:p w:rsidR="00CE15FD" w:rsidRDefault="000118C1">
      <w:pPr>
        <w:numPr>
          <w:ilvl w:val="0"/>
          <w:numId w:val="6"/>
        </w:numPr>
        <w:spacing w:before="120" w:after="0"/>
        <w:ind w:left="2160" w:hanging="720"/>
        <w:jc w:val="both"/>
      </w:pPr>
      <w:r>
        <w:t>A CDB</w:t>
      </w:r>
      <w:r w:rsidR="006915FE">
        <w:t xml:space="preserve"> </w:t>
      </w:r>
      <w:r>
        <w:t>Geocell must contain a whole number of DTED Geocells; in other words a CDB</w:t>
      </w:r>
      <w:r w:rsidR="006915FE">
        <w:t xml:space="preserve"> </w:t>
      </w:r>
      <w:r>
        <w:t>Geocell must start and end on a whole degree along the longitudinal axis.  This is done so as to facilitate mapping from CDB</w:t>
      </w:r>
      <w:r w:rsidR="006915FE">
        <w:t xml:space="preserve"> </w:t>
      </w:r>
      <w:r>
        <w:t>Geocells to DTED Geocells.</w:t>
      </w:r>
    </w:p>
    <w:p w:rsidR="00CE15FD" w:rsidRDefault="000118C1">
      <w:pPr>
        <w:numPr>
          <w:ilvl w:val="0"/>
          <w:numId w:val="6"/>
        </w:numPr>
        <w:spacing w:before="120" w:after="0"/>
        <w:ind w:left="2160" w:hanging="720"/>
        <w:jc w:val="both"/>
      </w:pPr>
      <w:r>
        <w:t>The length of the CDB</w:t>
      </w:r>
      <w:r w:rsidR="006915FE">
        <w:t xml:space="preserve"> </w:t>
      </w:r>
      <w:r>
        <w:t>Geocell must be a whole factor of 180, in other words length of 1, 2, 3, 4, 6 and 12 degrees are legal but lengths of 7 and 8 degrees would not be since these are not exact factors of 180.</w:t>
      </w:r>
    </w:p>
    <w:p w:rsidR="00CE15FD" w:rsidRDefault="000118C1">
      <w:pPr>
        <w:tabs>
          <w:tab w:val="left" w:pos="1224"/>
          <w:tab w:val="left" w:pos="1440"/>
          <w:tab w:val="left" w:pos="1728"/>
          <w:tab w:val="left" w:pos="2016"/>
        </w:tabs>
        <w:spacing w:before="120" w:after="0"/>
        <w:ind w:left="187" w:hanging="187"/>
        <w:jc w:val="center"/>
        <w:rPr>
          <w:b/>
          <w:sz w:val="20"/>
          <w:szCs w:val="20"/>
        </w:rPr>
      </w:pPr>
      <w:bookmarkStart w:id="52" w:name="h.44sinio" w:colFirst="0" w:colLast="0"/>
      <w:bookmarkEnd w:id="52"/>
      <w:r>
        <w:rPr>
          <w:b/>
          <w:sz w:val="20"/>
          <w:szCs w:val="20"/>
        </w:rPr>
        <w:t>Table A-4.  Size of CDB Geocell per zone</w:t>
      </w:r>
    </w:p>
    <w:p w:rsidR="00717523" w:rsidRDefault="00717523">
      <w:pPr>
        <w:tabs>
          <w:tab w:val="left" w:pos="1224"/>
          <w:tab w:val="left" w:pos="1440"/>
          <w:tab w:val="left" w:pos="1728"/>
          <w:tab w:val="left" w:pos="2016"/>
        </w:tabs>
        <w:spacing w:before="120" w:after="0"/>
        <w:ind w:left="187" w:hanging="187"/>
        <w:jc w:val="center"/>
      </w:pPr>
    </w:p>
    <w:tbl>
      <w:tblPr>
        <w:tblStyle w:val="a3"/>
        <w:tblW w:w="7256" w:type="dxa"/>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20" w:firstRow="1" w:lastRow="0" w:firstColumn="0" w:lastColumn="0" w:noHBand="0" w:noVBand="0"/>
      </w:tblPr>
      <w:tblGrid>
        <w:gridCol w:w="844"/>
        <w:gridCol w:w="1886"/>
        <w:gridCol w:w="2405"/>
        <w:gridCol w:w="2121"/>
      </w:tblGrid>
      <w:tr w:rsidR="00CE15FD" w:rsidTr="00CE15FD">
        <w:trPr>
          <w:cnfStyle w:val="100000000000" w:firstRow="1" w:lastRow="0" w:firstColumn="0" w:lastColumn="0" w:oddVBand="0" w:evenVBand="0" w:oddHBand="0" w:evenHBand="0" w:firstRowFirstColumn="0" w:firstRowLastColumn="0" w:lastRowFirstColumn="0" w:lastRowLastColumn="0"/>
          <w:jc w:val="center"/>
        </w:trPr>
        <w:tc>
          <w:tcPr>
            <w:tcW w:w="844" w:type="dxa"/>
            <w:shd w:val="clear" w:color="auto" w:fill="C6D9F1"/>
          </w:tcPr>
          <w:p w:rsidR="00CE15FD" w:rsidRDefault="000118C1">
            <w:pPr>
              <w:spacing w:before="20" w:after="20"/>
              <w:contextualSpacing w:val="0"/>
            </w:pPr>
            <w:r>
              <w:rPr>
                <w:color w:val="0051BA"/>
              </w:rPr>
              <w:t>CDB</w:t>
            </w:r>
          </w:p>
          <w:p w:rsidR="00CE15FD" w:rsidRDefault="000118C1">
            <w:pPr>
              <w:spacing w:before="20" w:after="20"/>
              <w:contextualSpacing w:val="0"/>
            </w:pPr>
            <w:r>
              <w:rPr>
                <w:color w:val="0051BA"/>
              </w:rPr>
              <w:t>Zone</w:t>
            </w:r>
          </w:p>
        </w:tc>
        <w:tc>
          <w:tcPr>
            <w:tcW w:w="1886" w:type="dxa"/>
            <w:shd w:val="clear" w:color="auto" w:fill="C6D9F1"/>
          </w:tcPr>
          <w:p w:rsidR="00CE15FD" w:rsidRDefault="000118C1">
            <w:pPr>
              <w:spacing w:before="20" w:after="20"/>
              <w:contextualSpacing w:val="0"/>
            </w:pPr>
            <w:r>
              <w:rPr>
                <w:color w:val="0051BA"/>
              </w:rPr>
              <w:t>Latitude Range</w:t>
            </w:r>
          </w:p>
          <w:p w:rsidR="00CE15FD" w:rsidRDefault="000118C1">
            <w:pPr>
              <w:spacing w:before="20" w:after="20"/>
              <w:contextualSpacing w:val="0"/>
            </w:pPr>
            <w:r>
              <w:rPr>
                <w:color w:val="0051BA"/>
              </w:rPr>
              <w:t>(Degrees)</w:t>
            </w:r>
          </w:p>
        </w:tc>
        <w:tc>
          <w:tcPr>
            <w:tcW w:w="2405" w:type="dxa"/>
            <w:shd w:val="clear" w:color="auto" w:fill="C6D9F1"/>
          </w:tcPr>
          <w:p w:rsidR="00CE15FD" w:rsidRDefault="000118C1">
            <w:pPr>
              <w:spacing w:before="20" w:after="20"/>
              <w:contextualSpacing w:val="0"/>
            </w:pPr>
            <w:r>
              <w:rPr>
                <w:color w:val="0051BA"/>
              </w:rPr>
              <w:t>CDBGeocell size</w:t>
            </w:r>
          </w:p>
          <w:p w:rsidR="00CE15FD" w:rsidRDefault="000118C1">
            <w:pPr>
              <w:spacing w:before="20" w:after="20"/>
              <w:contextualSpacing w:val="0"/>
            </w:pPr>
            <w:r>
              <w:rPr>
                <w:color w:val="0051BA"/>
              </w:rPr>
              <w:t>(deg Lat × deg Lon))</w:t>
            </w:r>
          </w:p>
        </w:tc>
        <w:tc>
          <w:tcPr>
            <w:tcW w:w="2121" w:type="dxa"/>
            <w:shd w:val="clear" w:color="auto" w:fill="C6D9F1"/>
          </w:tcPr>
          <w:p w:rsidR="00CE15FD" w:rsidRDefault="000118C1">
            <w:pPr>
              <w:spacing w:before="20" w:after="20"/>
              <w:contextualSpacing w:val="0"/>
            </w:pPr>
            <w:r>
              <w:rPr>
                <w:color w:val="0051BA"/>
              </w:rPr>
              <w:t>Number of DTED</w:t>
            </w:r>
          </w:p>
          <w:p w:rsidR="00CE15FD" w:rsidRDefault="000118C1">
            <w:pPr>
              <w:spacing w:before="20" w:after="20"/>
              <w:contextualSpacing w:val="0"/>
            </w:pPr>
            <w:r>
              <w:rPr>
                <w:color w:val="0051BA"/>
              </w:rPr>
              <w:t>Geocells</w:t>
            </w:r>
          </w:p>
        </w:tc>
      </w:tr>
      <w:tr w:rsidR="00CE15FD" w:rsidTr="00CE15FD">
        <w:trPr>
          <w:trHeight w:val="360"/>
          <w:jc w:val="center"/>
        </w:trPr>
        <w:tc>
          <w:tcPr>
            <w:tcW w:w="844" w:type="dxa"/>
          </w:tcPr>
          <w:p w:rsidR="00CE15FD" w:rsidRDefault="000118C1">
            <w:pPr>
              <w:spacing w:after="0"/>
              <w:contextualSpacing w:val="0"/>
              <w:jc w:val="center"/>
            </w:pPr>
            <w:r>
              <w:t>0</w:t>
            </w:r>
          </w:p>
        </w:tc>
        <w:tc>
          <w:tcPr>
            <w:tcW w:w="1886" w:type="dxa"/>
          </w:tcPr>
          <w:p w:rsidR="00CE15FD" w:rsidRDefault="000118C1">
            <w:pPr>
              <w:spacing w:after="0"/>
              <w:contextualSpacing w:val="0"/>
              <w:jc w:val="center"/>
            </w:pPr>
            <w:r>
              <w:t xml:space="preserve">–90 </w:t>
            </w:r>
            <w:r>
              <w:rPr>
                <w:rFonts w:ascii="Nova Mono" w:eastAsia="Nova Mono" w:hAnsi="Nova Mono" w:cs="Nova Mono"/>
              </w:rPr>
              <w:t>≤ lat &lt; –89</w:t>
            </w:r>
          </w:p>
        </w:tc>
        <w:tc>
          <w:tcPr>
            <w:tcW w:w="2405" w:type="dxa"/>
          </w:tcPr>
          <w:p w:rsidR="00CE15FD" w:rsidRDefault="000118C1">
            <w:pPr>
              <w:spacing w:after="0"/>
              <w:contextualSpacing w:val="0"/>
              <w:jc w:val="center"/>
            </w:pPr>
            <w:r>
              <w:t>1 X 12</w:t>
            </w:r>
          </w:p>
        </w:tc>
        <w:tc>
          <w:tcPr>
            <w:tcW w:w="2121" w:type="dxa"/>
          </w:tcPr>
          <w:p w:rsidR="00CE15FD" w:rsidRDefault="000118C1">
            <w:pPr>
              <w:spacing w:after="0"/>
              <w:contextualSpacing w:val="0"/>
              <w:jc w:val="center"/>
            </w:pPr>
            <w:r>
              <w:t>12</w:t>
            </w:r>
          </w:p>
        </w:tc>
      </w:tr>
      <w:tr w:rsidR="00CE15FD" w:rsidTr="00CE15FD">
        <w:trPr>
          <w:trHeight w:val="360"/>
          <w:jc w:val="center"/>
        </w:trPr>
        <w:tc>
          <w:tcPr>
            <w:tcW w:w="844" w:type="dxa"/>
          </w:tcPr>
          <w:p w:rsidR="00CE15FD" w:rsidRDefault="000118C1">
            <w:pPr>
              <w:spacing w:after="0"/>
              <w:contextualSpacing w:val="0"/>
              <w:jc w:val="center"/>
            </w:pPr>
            <w:r>
              <w:t>1</w:t>
            </w:r>
          </w:p>
        </w:tc>
        <w:tc>
          <w:tcPr>
            <w:tcW w:w="1886" w:type="dxa"/>
          </w:tcPr>
          <w:p w:rsidR="00CE15FD" w:rsidRDefault="000118C1">
            <w:pPr>
              <w:spacing w:after="0"/>
              <w:contextualSpacing w:val="0"/>
              <w:jc w:val="center"/>
            </w:pPr>
            <w:r>
              <w:rPr>
                <w:rFonts w:ascii="Nova Mono" w:eastAsia="Nova Mono" w:hAnsi="Nova Mono" w:cs="Nova Mono"/>
              </w:rPr>
              <w:t>–89 ≤ lat &lt; –80</w:t>
            </w:r>
          </w:p>
        </w:tc>
        <w:tc>
          <w:tcPr>
            <w:tcW w:w="2405" w:type="dxa"/>
          </w:tcPr>
          <w:p w:rsidR="00CE15FD" w:rsidRDefault="000118C1">
            <w:pPr>
              <w:spacing w:after="0"/>
              <w:contextualSpacing w:val="0"/>
              <w:jc w:val="center"/>
            </w:pPr>
            <w:r>
              <w:t>1 X 6</w:t>
            </w:r>
          </w:p>
        </w:tc>
        <w:tc>
          <w:tcPr>
            <w:tcW w:w="2121" w:type="dxa"/>
          </w:tcPr>
          <w:p w:rsidR="00CE15FD" w:rsidRDefault="000118C1">
            <w:pPr>
              <w:spacing w:after="0"/>
              <w:contextualSpacing w:val="0"/>
              <w:jc w:val="center"/>
            </w:pPr>
            <w:r>
              <w:t>6</w:t>
            </w:r>
          </w:p>
        </w:tc>
      </w:tr>
      <w:tr w:rsidR="00CE15FD" w:rsidTr="00CE15FD">
        <w:trPr>
          <w:trHeight w:val="360"/>
          <w:jc w:val="center"/>
        </w:trPr>
        <w:tc>
          <w:tcPr>
            <w:tcW w:w="844" w:type="dxa"/>
          </w:tcPr>
          <w:p w:rsidR="00CE15FD" w:rsidRDefault="000118C1">
            <w:pPr>
              <w:spacing w:after="0"/>
              <w:contextualSpacing w:val="0"/>
              <w:jc w:val="center"/>
            </w:pPr>
            <w:r>
              <w:t>2</w:t>
            </w:r>
          </w:p>
        </w:tc>
        <w:tc>
          <w:tcPr>
            <w:tcW w:w="1886" w:type="dxa"/>
          </w:tcPr>
          <w:p w:rsidR="00CE15FD" w:rsidRDefault="000118C1">
            <w:pPr>
              <w:spacing w:after="0"/>
              <w:contextualSpacing w:val="0"/>
              <w:jc w:val="center"/>
            </w:pPr>
            <w:r>
              <w:rPr>
                <w:rFonts w:ascii="Nova Mono" w:eastAsia="Nova Mono" w:hAnsi="Nova Mono" w:cs="Nova Mono"/>
              </w:rPr>
              <w:t>–80 ≤ lat &lt; –75</w:t>
            </w:r>
          </w:p>
        </w:tc>
        <w:tc>
          <w:tcPr>
            <w:tcW w:w="2405" w:type="dxa"/>
          </w:tcPr>
          <w:p w:rsidR="00CE15FD" w:rsidRDefault="000118C1">
            <w:pPr>
              <w:spacing w:after="0"/>
              <w:contextualSpacing w:val="0"/>
              <w:jc w:val="center"/>
            </w:pPr>
            <w:r>
              <w:t>1 X 4</w:t>
            </w:r>
          </w:p>
        </w:tc>
        <w:tc>
          <w:tcPr>
            <w:tcW w:w="2121" w:type="dxa"/>
          </w:tcPr>
          <w:p w:rsidR="00CE15FD" w:rsidRDefault="000118C1">
            <w:pPr>
              <w:spacing w:after="0"/>
              <w:contextualSpacing w:val="0"/>
              <w:jc w:val="center"/>
            </w:pPr>
            <w:r>
              <w:t>4</w:t>
            </w:r>
          </w:p>
        </w:tc>
      </w:tr>
      <w:tr w:rsidR="00CE15FD" w:rsidTr="00CE15FD">
        <w:trPr>
          <w:trHeight w:val="360"/>
          <w:jc w:val="center"/>
        </w:trPr>
        <w:tc>
          <w:tcPr>
            <w:tcW w:w="844" w:type="dxa"/>
          </w:tcPr>
          <w:p w:rsidR="00CE15FD" w:rsidRDefault="000118C1">
            <w:pPr>
              <w:spacing w:after="0"/>
              <w:contextualSpacing w:val="0"/>
              <w:jc w:val="center"/>
            </w:pPr>
            <w:r>
              <w:t>3</w:t>
            </w:r>
          </w:p>
        </w:tc>
        <w:tc>
          <w:tcPr>
            <w:tcW w:w="1886" w:type="dxa"/>
          </w:tcPr>
          <w:p w:rsidR="00CE15FD" w:rsidRDefault="000118C1">
            <w:pPr>
              <w:spacing w:after="0"/>
              <w:contextualSpacing w:val="0"/>
              <w:jc w:val="center"/>
            </w:pPr>
            <w:r>
              <w:rPr>
                <w:rFonts w:ascii="Nova Mono" w:eastAsia="Nova Mono" w:hAnsi="Nova Mono" w:cs="Nova Mono"/>
              </w:rPr>
              <w:t>–75 ≤ lat &lt; –70</w:t>
            </w:r>
          </w:p>
        </w:tc>
        <w:tc>
          <w:tcPr>
            <w:tcW w:w="2405" w:type="dxa"/>
          </w:tcPr>
          <w:p w:rsidR="00CE15FD" w:rsidRDefault="000118C1">
            <w:pPr>
              <w:spacing w:after="0"/>
              <w:contextualSpacing w:val="0"/>
              <w:jc w:val="center"/>
            </w:pPr>
            <w:r>
              <w:t>1 X 3</w:t>
            </w:r>
          </w:p>
        </w:tc>
        <w:tc>
          <w:tcPr>
            <w:tcW w:w="2121" w:type="dxa"/>
          </w:tcPr>
          <w:p w:rsidR="00CE15FD" w:rsidRDefault="000118C1">
            <w:pPr>
              <w:spacing w:after="0"/>
              <w:contextualSpacing w:val="0"/>
              <w:jc w:val="center"/>
            </w:pPr>
            <w:r>
              <w:t>3</w:t>
            </w:r>
          </w:p>
        </w:tc>
      </w:tr>
      <w:tr w:rsidR="00CE15FD" w:rsidTr="00CE15FD">
        <w:trPr>
          <w:trHeight w:val="360"/>
          <w:jc w:val="center"/>
        </w:trPr>
        <w:tc>
          <w:tcPr>
            <w:tcW w:w="844" w:type="dxa"/>
          </w:tcPr>
          <w:p w:rsidR="00CE15FD" w:rsidRDefault="000118C1">
            <w:pPr>
              <w:spacing w:after="0"/>
              <w:contextualSpacing w:val="0"/>
              <w:jc w:val="center"/>
            </w:pPr>
            <w:r>
              <w:t>4</w:t>
            </w:r>
          </w:p>
        </w:tc>
        <w:tc>
          <w:tcPr>
            <w:tcW w:w="1886" w:type="dxa"/>
          </w:tcPr>
          <w:p w:rsidR="00CE15FD" w:rsidRDefault="000118C1">
            <w:pPr>
              <w:spacing w:after="0"/>
              <w:contextualSpacing w:val="0"/>
              <w:jc w:val="center"/>
            </w:pPr>
            <w:r>
              <w:rPr>
                <w:rFonts w:ascii="Nova Mono" w:eastAsia="Nova Mono" w:hAnsi="Nova Mono" w:cs="Nova Mono"/>
              </w:rPr>
              <w:t>–70 ≤ lat &lt; –50</w:t>
            </w:r>
          </w:p>
        </w:tc>
        <w:tc>
          <w:tcPr>
            <w:tcW w:w="2405" w:type="dxa"/>
          </w:tcPr>
          <w:p w:rsidR="00CE15FD" w:rsidRDefault="000118C1">
            <w:pPr>
              <w:spacing w:after="0"/>
              <w:contextualSpacing w:val="0"/>
              <w:jc w:val="center"/>
            </w:pPr>
            <w:r>
              <w:t>1 X 2</w:t>
            </w:r>
          </w:p>
        </w:tc>
        <w:tc>
          <w:tcPr>
            <w:tcW w:w="2121" w:type="dxa"/>
          </w:tcPr>
          <w:p w:rsidR="00CE15FD" w:rsidRDefault="000118C1">
            <w:pPr>
              <w:spacing w:after="0"/>
              <w:contextualSpacing w:val="0"/>
              <w:jc w:val="center"/>
            </w:pPr>
            <w:r>
              <w:t>2</w:t>
            </w:r>
          </w:p>
        </w:tc>
      </w:tr>
      <w:tr w:rsidR="00CE15FD" w:rsidTr="00CE15FD">
        <w:trPr>
          <w:trHeight w:val="360"/>
          <w:jc w:val="center"/>
        </w:trPr>
        <w:tc>
          <w:tcPr>
            <w:tcW w:w="844" w:type="dxa"/>
          </w:tcPr>
          <w:p w:rsidR="00CE15FD" w:rsidRDefault="000118C1">
            <w:pPr>
              <w:spacing w:after="0"/>
              <w:contextualSpacing w:val="0"/>
              <w:jc w:val="center"/>
            </w:pPr>
            <w:r>
              <w:t>5</w:t>
            </w:r>
          </w:p>
        </w:tc>
        <w:tc>
          <w:tcPr>
            <w:tcW w:w="1886" w:type="dxa"/>
          </w:tcPr>
          <w:p w:rsidR="00CE15FD" w:rsidRDefault="000118C1">
            <w:pPr>
              <w:spacing w:after="0"/>
              <w:contextualSpacing w:val="0"/>
              <w:jc w:val="center"/>
            </w:pPr>
            <w:r>
              <w:rPr>
                <w:rFonts w:ascii="Nova Mono" w:eastAsia="Nova Mono" w:hAnsi="Nova Mono" w:cs="Nova Mono"/>
              </w:rPr>
              <w:t>–50 ≤ lat &lt; +50</w:t>
            </w:r>
          </w:p>
        </w:tc>
        <w:tc>
          <w:tcPr>
            <w:tcW w:w="2405" w:type="dxa"/>
          </w:tcPr>
          <w:p w:rsidR="00CE15FD" w:rsidRDefault="000118C1">
            <w:pPr>
              <w:spacing w:after="0"/>
              <w:contextualSpacing w:val="0"/>
              <w:jc w:val="center"/>
            </w:pPr>
            <w:r>
              <w:t>1 X 1</w:t>
            </w:r>
          </w:p>
        </w:tc>
        <w:tc>
          <w:tcPr>
            <w:tcW w:w="2121" w:type="dxa"/>
          </w:tcPr>
          <w:p w:rsidR="00CE15FD" w:rsidRDefault="000118C1">
            <w:pPr>
              <w:spacing w:after="0"/>
              <w:contextualSpacing w:val="0"/>
              <w:jc w:val="center"/>
            </w:pPr>
            <w:r>
              <w:t>1</w:t>
            </w:r>
          </w:p>
        </w:tc>
      </w:tr>
      <w:tr w:rsidR="00CE15FD" w:rsidTr="00CE15FD">
        <w:trPr>
          <w:trHeight w:val="360"/>
          <w:jc w:val="center"/>
        </w:trPr>
        <w:tc>
          <w:tcPr>
            <w:tcW w:w="844" w:type="dxa"/>
          </w:tcPr>
          <w:p w:rsidR="00CE15FD" w:rsidRDefault="000118C1">
            <w:pPr>
              <w:spacing w:after="0"/>
              <w:contextualSpacing w:val="0"/>
              <w:jc w:val="center"/>
            </w:pPr>
            <w:r>
              <w:t>6</w:t>
            </w:r>
          </w:p>
        </w:tc>
        <w:tc>
          <w:tcPr>
            <w:tcW w:w="1886" w:type="dxa"/>
          </w:tcPr>
          <w:p w:rsidR="00CE15FD" w:rsidRDefault="000118C1">
            <w:pPr>
              <w:spacing w:after="0"/>
              <w:contextualSpacing w:val="0"/>
              <w:jc w:val="center"/>
            </w:pPr>
            <w:r>
              <w:rPr>
                <w:rFonts w:ascii="Nova Mono" w:eastAsia="Nova Mono" w:hAnsi="Nova Mono" w:cs="Nova Mono"/>
              </w:rPr>
              <w:t>+50 ≤ lat &lt; +70</w:t>
            </w:r>
          </w:p>
        </w:tc>
        <w:tc>
          <w:tcPr>
            <w:tcW w:w="2405" w:type="dxa"/>
          </w:tcPr>
          <w:p w:rsidR="00CE15FD" w:rsidRDefault="000118C1">
            <w:pPr>
              <w:spacing w:after="0"/>
              <w:contextualSpacing w:val="0"/>
              <w:jc w:val="center"/>
            </w:pPr>
            <w:r>
              <w:t>1 x 2</w:t>
            </w:r>
          </w:p>
        </w:tc>
        <w:tc>
          <w:tcPr>
            <w:tcW w:w="2121" w:type="dxa"/>
          </w:tcPr>
          <w:p w:rsidR="00CE15FD" w:rsidRDefault="000118C1">
            <w:pPr>
              <w:spacing w:after="0"/>
              <w:contextualSpacing w:val="0"/>
              <w:jc w:val="center"/>
            </w:pPr>
            <w:r>
              <w:t>2</w:t>
            </w:r>
          </w:p>
        </w:tc>
      </w:tr>
      <w:tr w:rsidR="00CE15FD" w:rsidTr="00CE15FD">
        <w:trPr>
          <w:trHeight w:val="360"/>
          <w:jc w:val="center"/>
        </w:trPr>
        <w:tc>
          <w:tcPr>
            <w:tcW w:w="844" w:type="dxa"/>
          </w:tcPr>
          <w:p w:rsidR="00CE15FD" w:rsidRDefault="000118C1">
            <w:pPr>
              <w:spacing w:after="0"/>
              <w:contextualSpacing w:val="0"/>
              <w:jc w:val="center"/>
            </w:pPr>
            <w:r>
              <w:t>7</w:t>
            </w:r>
          </w:p>
        </w:tc>
        <w:tc>
          <w:tcPr>
            <w:tcW w:w="1886" w:type="dxa"/>
          </w:tcPr>
          <w:p w:rsidR="00CE15FD" w:rsidRDefault="000118C1">
            <w:pPr>
              <w:spacing w:after="0"/>
              <w:contextualSpacing w:val="0"/>
              <w:jc w:val="center"/>
            </w:pPr>
            <w:r>
              <w:rPr>
                <w:rFonts w:ascii="Nova Mono" w:eastAsia="Nova Mono" w:hAnsi="Nova Mono" w:cs="Nova Mono"/>
              </w:rPr>
              <w:t>+70 ≤ lat &lt; +75</w:t>
            </w:r>
          </w:p>
        </w:tc>
        <w:tc>
          <w:tcPr>
            <w:tcW w:w="2405" w:type="dxa"/>
          </w:tcPr>
          <w:p w:rsidR="00CE15FD" w:rsidRDefault="000118C1">
            <w:pPr>
              <w:spacing w:after="0"/>
              <w:contextualSpacing w:val="0"/>
              <w:jc w:val="center"/>
            </w:pPr>
            <w:r>
              <w:t>1 x 3</w:t>
            </w:r>
          </w:p>
        </w:tc>
        <w:tc>
          <w:tcPr>
            <w:tcW w:w="2121" w:type="dxa"/>
          </w:tcPr>
          <w:p w:rsidR="00CE15FD" w:rsidRDefault="000118C1">
            <w:pPr>
              <w:spacing w:after="0"/>
              <w:contextualSpacing w:val="0"/>
              <w:jc w:val="center"/>
            </w:pPr>
            <w:r>
              <w:t>3</w:t>
            </w:r>
          </w:p>
        </w:tc>
      </w:tr>
      <w:tr w:rsidR="00CE15FD" w:rsidTr="00CE15FD">
        <w:trPr>
          <w:trHeight w:val="360"/>
          <w:jc w:val="center"/>
        </w:trPr>
        <w:tc>
          <w:tcPr>
            <w:tcW w:w="844" w:type="dxa"/>
          </w:tcPr>
          <w:p w:rsidR="00CE15FD" w:rsidRDefault="000118C1">
            <w:pPr>
              <w:spacing w:after="0"/>
              <w:contextualSpacing w:val="0"/>
              <w:jc w:val="center"/>
            </w:pPr>
            <w:r>
              <w:t>8</w:t>
            </w:r>
          </w:p>
        </w:tc>
        <w:tc>
          <w:tcPr>
            <w:tcW w:w="1886" w:type="dxa"/>
          </w:tcPr>
          <w:p w:rsidR="00CE15FD" w:rsidRDefault="000118C1">
            <w:pPr>
              <w:spacing w:after="0"/>
              <w:contextualSpacing w:val="0"/>
              <w:jc w:val="center"/>
            </w:pPr>
            <w:r>
              <w:rPr>
                <w:rFonts w:ascii="Nova Mono" w:eastAsia="Nova Mono" w:hAnsi="Nova Mono" w:cs="Nova Mono"/>
              </w:rPr>
              <w:t>+75 ≤ lat &lt; +80</w:t>
            </w:r>
          </w:p>
        </w:tc>
        <w:tc>
          <w:tcPr>
            <w:tcW w:w="2405" w:type="dxa"/>
          </w:tcPr>
          <w:p w:rsidR="00CE15FD" w:rsidRDefault="000118C1">
            <w:pPr>
              <w:spacing w:after="0"/>
              <w:contextualSpacing w:val="0"/>
              <w:jc w:val="center"/>
            </w:pPr>
            <w:r>
              <w:t>1 x 4</w:t>
            </w:r>
          </w:p>
        </w:tc>
        <w:tc>
          <w:tcPr>
            <w:tcW w:w="2121" w:type="dxa"/>
          </w:tcPr>
          <w:p w:rsidR="00CE15FD" w:rsidRDefault="000118C1">
            <w:pPr>
              <w:spacing w:after="0"/>
              <w:contextualSpacing w:val="0"/>
              <w:jc w:val="center"/>
            </w:pPr>
            <w:r>
              <w:t>4</w:t>
            </w:r>
          </w:p>
        </w:tc>
      </w:tr>
      <w:tr w:rsidR="00CE15FD" w:rsidTr="00CE15FD">
        <w:trPr>
          <w:trHeight w:val="360"/>
          <w:jc w:val="center"/>
        </w:trPr>
        <w:tc>
          <w:tcPr>
            <w:tcW w:w="844" w:type="dxa"/>
          </w:tcPr>
          <w:p w:rsidR="00CE15FD" w:rsidRDefault="000118C1">
            <w:pPr>
              <w:spacing w:after="0"/>
              <w:contextualSpacing w:val="0"/>
              <w:jc w:val="center"/>
            </w:pPr>
            <w:r>
              <w:lastRenderedPageBreak/>
              <w:t>9</w:t>
            </w:r>
          </w:p>
        </w:tc>
        <w:tc>
          <w:tcPr>
            <w:tcW w:w="1886" w:type="dxa"/>
          </w:tcPr>
          <w:p w:rsidR="00CE15FD" w:rsidRDefault="000118C1">
            <w:pPr>
              <w:spacing w:after="0"/>
              <w:contextualSpacing w:val="0"/>
              <w:jc w:val="center"/>
            </w:pPr>
            <w:r>
              <w:rPr>
                <w:rFonts w:ascii="Nova Mono" w:eastAsia="Nova Mono" w:hAnsi="Nova Mono" w:cs="Nova Mono"/>
              </w:rPr>
              <w:t>+80 ≤ lat &lt; +89</w:t>
            </w:r>
          </w:p>
        </w:tc>
        <w:tc>
          <w:tcPr>
            <w:tcW w:w="2405" w:type="dxa"/>
          </w:tcPr>
          <w:p w:rsidR="00CE15FD" w:rsidRDefault="000118C1">
            <w:pPr>
              <w:spacing w:after="0"/>
              <w:contextualSpacing w:val="0"/>
              <w:jc w:val="center"/>
            </w:pPr>
            <w:r>
              <w:t>1 x 6</w:t>
            </w:r>
          </w:p>
        </w:tc>
        <w:tc>
          <w:tcPr>
            <w:tcW w:w="2121" w:type="dxa"/>
          </w:tcPr>
          <w:p w:rsidR="00CE15FD" w:rsidRDefault="000118C1">
            <w:pPr>
              <w:spacing w:after="0"/>
              <w:contextualSpacing w:val="0"/>
              <w:jc w:val="center"/>
            </w:pPr>
            <w:r>
              <w:t>6</w:t>
            </w:r>
          </w:p>
        </w:tc>
      </w:tr>
      <w:tr w:rsidR="00CE15FD" w:rsidTr="00CE15FD">
        <w:trPr>
          <w:trHeight w:val="360"/>
          <w:jc w:val="center"/>
        </w:trPr>
        <w:tc>
          <w:tcPr>
            <w:tcW w:w="844" w:type="dxa"/>
          </w:tcPr>
          <w:p w:rsidR="00CE15FD" w:rsidRDefault="000118C1">
            <w:pPr>
              <w:spacing w:after="0"/>
              <w:contextualSpacing w:val="0"/>
              <w:jc w:val="center"/>
            </w:pPr>
            <w:r>
              <w:t>10</w:t>
            </w:r>
          </w:p>
        </w:tc>
        <w:tc>
          <w:tcPr>
            <w:tcW w:w="1886" w:type="dxa"/>
          </w:tcPr>
          <w:p w:rsidR="00CE15FD" w:rsidRDefault="000118C1">
            <w:pPr>
              <w:spacing w:after="0"/>
              <w:contextualSpacing w:val="0"/>
              <w:jc w:val="center"/>
            </w:pPr>
            <w:r>
              <w:rPr>
                <w:rFonts w:ascii="Nova Mono" w:eastAsia="Nova Mono" w:hAnsi="Nova Mono" w:cs="Nova Mono"/>
              </w:rPr>
              <w:t>+89 ≤ lat &lt; +90</w:t>
            </w:r>
          </w:p>
        </w:tc>
        <w:tc>
          <w:tcPr>
            <w:tcW w:w="2405" w:type="dxa"/>
          </w:tcPr>
          <w:p w:rsidR="00CE15FD" w:rsidRDefault="000118C1">
            <w:pPr>
              <w:spacing w:after="0"/>
              <w:contextualSpacing w:val="0"/>
              <w:jc w:val="center"/>
            </w:pPr>
            <w:r>
              <w:t>1 x 12</w:t>
            </w:r>
          </w:p>
        </w:tc>
        <w:tc>
          <w:tcPr>
            <w:tcW w:w="2121" w:type="dxa"/>
          </w:tcPr>
          <w:p w:rsidR="00CE15FD" w:rsidRDefault="000118C1">
            <w:pPr>
              <w:spacing w:after="0"/>
              <w:contextualSpacing w:val="0"/>
              <w:jc w:val="center"/>
            </w:pPr>
            <w:r>
              <w:t>12</w:t>
            </w:r>
          </w:p>
        </w:tc>
      </w:tr>
    </w:tbl>
    <w:p w:rsidR="00CE15FD" w:rsidRDefault="00CE15FD">
      <w:pPr>
        <w:spacing w:before="120" w:after="0"/>
        <w:ind w:left="1080"/>
        <w:jc w:val="both"/>
      </w:pPr>
    </w:p>
    <w:p w:rsidR="00CE15FD" w:rsidRDefault="000118C1">
      <w:pPr>
        <w:spacing w:before="120" w:after="0"/>
        <w:jc w:val="both"/>
      </w:pPr>
      <w:r>
        <w:t>The variable CDB Geocell size in the CDB standard has the following benefits:</w:t>
      </w:r>
    </w:p>
    <w:p w:rsidR="00CE15FD" w:rsidRDefault="00CE15FD">
      <w:pPr>
        <w:spacing w:before="120" w:after="0"/>
        <w:ind w:left="2160"/>
        <w:jc w:val="both"/>
      </w:pPr>
    </w:p>
    <w:p w:rsidR="00CE15FD" w:rsidRDefault="000118C1">
      <w:pPr>
        <w:numPr>
          <w:ilvl w:val="0"/>
          <w:numId w:val="7"/>
        </w:numPr>
        <w:spacing w:before="120" w:after="0"/>
        <w:ind w:hanging="360"/>
        <w:jc w:val="both"/>
      </w:pPr>
      <w:r>
        <w:t>Reduces the simulator client processing overheads associated with the switching from one zone to another.  (Due to the small number of zones across the earth.)</w:t>
      </w:r>
    </w:p>
    <w:p w:rsidR="00CE15FD" w:rsidRDefault="000118C1">
      <w:pPr>
        <w:numPr>
          <w:ilvl w:val="0"/>
          <w:numId w:val="7"/>
        </w:numPr>
        <w:spacing w:before="120" w:after="0"/>
        <w:ind w:hanging="360"/>
        <w:jc w:val="both"/>
      </w:pPr>
      <w:r>
        <w:t>Reduces the variation of longitudinal dimensions (in meters) to a maximum of 50%.</w:t>
      </w:r>
    </w:p>
    <w:p w:rsidR="00CE15FD" w:rsidRDefault="000118C1">
      <w:pPr>
        <w:numPr>
          <w:ilvl w:val="0"/>
          <w:numId w:val="7"/>
        </w:numPr>
        <w:spacing w:before="120" w:after="0"/>
        <w:ind w:hanging="360"/>
        <w:jc w:val="both"/>
      </w:pPr>
      <w:r>
        <w:t>Improves storage efficiency.</w:t>
      </w:r>
    </w:p>
    <w:p w:rsidR="00CE15FD" w:rsidRDefault="00CE15FD"/>
    <w:p w:rsidR="00CE15FD" w:rsidRDefault="000118C1">
      <w:r>
        <w:br w:type="page"/>
      </w:r>
    </w:p>
    <w:p w:rsidR="00CE15FD" w:rsidRDefault="00CE15FD">
      <w:pPr>
        <w:spacing w:after="0"/>
      </w:pPr>
    </w:p>
    <w:p w:rsidR="00CE15FD" w:rsidRDefault="000118C1" w:rsidP="007F2D9C">
      <w:pPr>
        <w:pStyle w:val="Heading1"/>
      </w:pPr>
      <w:bookmarkStart w:id="53" w:name="_Toc456875499"/>
      <w:r>
        <w:t>Annex G Rationale: Importance of Level of Detail</w:t>
      </w:r>
      <w:bookmarkEnd w:id="53"/>
    </w:p>
    <w:p w:rsidR="00CE15FD" w:rsidRPr="000250B3" w:rsidRDefault="000250B3">
      <w:pPr>
        <w:rPr>
          <w:b/>
        </w:rPr>
      </w:pPr>
      <w:r w:rsidRPr="000250B3">
        <w:rPr>
          <w:b/>
        </w:rPr>
        <w:t>Formerly Appendix</w:t>
      </w:r>
      <w:r w:rsidR="000118C1" w:rsidRPr="000250B3">
        <w:rPr>
          <w:b/>
        </w:rPr>
        <w:t xml:space="preserve"> A-12 </w:t>
      </w:r>
      <w:r w:rsidRPr="000250B3">
        <w:rPr>
          <w:b/>
        </w:rPr>
        <w:t xml:space="preserve">of </w:t>
      </w:r>
      <w:r w:rsidR="000118C1" w:rsidRPr="000250B3">
        <w:rPr>
          <w:b/>
        </w:rPr>
        <w:t>Volume 2</w:t>
      </w:r>
      <w:r w:rsidRPr="000250B3">
        <w:rPr>
          <w:b/>
        </w:rPr>
        <w:t xml:space="preserve"> of the OGC CDB Best Practice</w:t>
      </w:r>
      <w:r w:rsidR="000118C1" w:rsidRPr="000250B3">
        <w:rPr>
          <w:b/>
        </w:rPr>
        <w:t>.</w:t>
      </w:r>
    </w:p>
    <w:p w:rsidR="00CE15FD" w:rsidRDefault="000118C1">
      <w:pPr>
        <w:spacing w:before="120" w:after="0"/>
        <w:jc w:val="both"/>
      </w:pPr>
      <w:r>
        <w:t>The availability of LODs for most datasets is critical for real-time performance.  Many simulator client-devices can readily take advantage of an LOD structure because many clients naturally require less detail with increasing distance away from the simulated own</w:t>
      </w:r>
      <w:r w:rsidR="006915FE">
        <w:t xml:space="preserve"> </w:t>
      </w:r>
      <w:r>
        <w:t>ship position.  For example, the projection of screen pixels (i.e. pixels in an IG image plane) onto near-field terrain subtends much less area than the projection of screen pixel onto far-field terrain near the horizon; as a result, much less detail is required at far range.  In addition, clients may need to revert to an alternate coarser representation if they cannot cope with the paging bandwidths, memory footprint or computational requirements of finer LODs.  This provides a solid basis on which client-devices can build paging managers, load management and memory management algorithms.</w:t>
      </w:r>
    </w:p>
    <w:p w:rsidR="00CE15FD" w:rsidRDefault="000118C1">
      <w:pPr>
        <w:spacing w:before="120" w:after="0"/>
        <w:jc w:val="both"/>
      </w:pPr>
      <w:r>
        <w:t>The following example illustrates the important performance considerations and the inherent performance advantage that can be achieved with an LOD structure.  Consider a simulator client-device, with a capability to display terrain imagery out to 128 km; the imagery is 1m at its finest available resolution and the simulated ownship is flying at 100 m/s.  Under these conditions, and without the benefit of an LOD organization (as illustrated in Figure A-15: Paging of Terrain Imagery without an LOD Structure), the client-device would require access to the imagery at a rate of ~100 Mpixels/sec.  Consider on the other hand the same operating conditions but with the client-device accessing LOD-organized imagery (as illustrated in Figure A-14: Paging of Terrain Imagery with an LOD Structure).  Furthermore, assume that the client-device only requires 1m imagery for ranges less than 1/2 km, 2m for ranges less than 1km, 4m for ranges less than 2km, and so on.  With the benefit of an LOD structure, the client-device would require access to the imagery at a much lower rate of ~1 Mpixels/sec, reducing access bandwidth by a factor of ~100x over the non-LOD approach.  Clearly, such performance gains cannot be ignored for real-time applications such as flight simulators, especially when one realizes that access bandwidth increases as the square of the imagery resolution.</w:t>
      </w:r>
    </w:p>
    <w:p w:rsidR="00CE15FD" w:rsidRDefault="000118C1">
      <w:pPr>
        <w:spacing w:before="120" w:after="0"/>
        <w:jc w:val="both"/>
      </w:pPr>
      <w:r>
        <w:t>In addition to a reduction in access bandwidth, the LOD structure also benefits simulator client-devices that have a requirement to dynamically filter the data to control aliasing.  In effect, part of the client-device filtering process is relegated to an off-line process.</w:t>
      </w:r>
    </w:p>
    <w:p w:rsidR="00CE15FD" w:rsidRDefault="000118C1">
      <w:pPr>
        <w:spacing w:before="120" w:after="0"/>
        <w:jc w:val="both"/>
      </w:pPr>
      <w:r>
        <w:t xml:space="preserve">The CDB standard does not enforce, nor does it specify the type of filter used to compute the data element values of raster-organized or list-organized datasets.  Yet, it is clear that inadequate off-line filter may affect the rendering quality of the affected client-devices.  As a result, the CDB standard provides guidelines to govern the quality of the off-line </w:t>
      </w:r>
      <w:r>
        <w:lastRenderedPageBreak/>
        <w:t>LOD process; these guidelines are provided with each of the raster-organized dataset (or list-organized datasets in future releases of the CDB standard).</w:t>
      </w:r>
    </w:p>
    <w:p w:rsidR="00CE15FD" w:rsidRDefault="000118C1">
      <w:pPr>
        <w:keepNext/>
        <w:spacing w:before="120" w:after="120"/>
        <w:jc w:val="center"/>
      </w:pPr>
      <w:r>
        <w:rPr>
          <w:noProof/>
        </w:rPr>
        <w:drawing>
          <wp:inline distT="0" distB="0" distL="0" distR="0" wp14:anchorId="5048C1E8" wp14:editId="1243B3C8">
            <wp:extent cx="5495925" cy="3619500"/>
            <wp:effectExtent l="57150" t="57150" r="66675" b="57150"/>
            <wp:docPr id="12" name="image23.jpg" descr="untitled2"/>
            <wp:cNvGraphicFramePr/>
            <a:graphic xmlns:a="http://schemas.openxmlformats.org/drawingml/2006/main">
              <a:graphicData uri="http://schemas.openxmlformats.org/drawingml/2006/picture">
                <pic:pic xmlns:pic="http://schemas.openxmlformats.org/drawingml/2006/picture">
                  <pic:nvPicPr>
                    <pic:cNvPr id="0" name="image23.jpg" descr="untitled2"/>
                    <pic:cNvPicPr preferRelativeResize="0"/>
                  </pic:nvPicPr>
                  <pic:blipFill>
                    <a:blip r:embed="rId11" cstate="print"/>
                    <a:srcRect/>
                    <a:stretch>
                      <a:fillRect/>
                    </a:stretch>
                  </pic:blipFill>
                  <pic:spPr>
                    <a:xfrm>
                      <a:off x="0" y="0"/>
                      <a:ext cx="5495925" cy="3619500"/>
                    </a:xfrm>
                    <a:prstGeom prst="rect">
                      <a:avLst/>
                    </a:prstGeom>
                    <a:ln w="57150">
                      <a:solidFill>
                        <a:srgbClr val="99CCFF"/>
                      </a:solidFill>
                      <a:prstDash val="solid"/>
                    </a:ln>
                  </pic:spPr>
                </pic:pic>
              </a:graphicData>
            </a:graphic>
          </wp:inline>
        </w:drawing>
      </w:r>
    </w:p>
    <w:p w:rsidR="00CE15FD" w:rsidRDefault="000118C1">
      <w:pPr>
        <w:spacing w:after="0"/>
        <w:jc w:val="center"/>
      </w:pPr>
      <w:bookmarkStart w:id="54" w:name="h.2jxsxqh" w:colFirst="0" w:colLast="0"/>
      <w:bookmarkEnd w:id="54"/>
      <w:r>
        <w:rPr>
          <w:b/>
          <w:sz w:val="20"/>
          <w:szCs w:val="20"/>
        </w:rPr>
        <w:t>Figure A-14: Paging of Terrain Imagery with an LOD Structure</w:t>
      </w:r>
    </w:p>
    <w:p w:rsidR="00CE15FD" w:rsidRDefault="000118C1" w:rsidP="00E36B2C">
      <w:pPr>
        <w:keepNext/>
        <w:spacing w:before="120" w:after="120"/>
        <w:jc w:val="center"/>
      </w:pPr>
      <w:r>
        <w:rPr>
          <w:noProof/>
        </w:rPr>
        <w:lastRenderedPageBreak/>
        <w:drawing>
          <wp:inline distT="0" distB="0" distL="0" distR="0" wp14:anchorId="4A54B29B" wp14:editId="2E54D1EE">
            <wp:extent cx="5429250" cy="3733800"/>
            <wp:effectExtent l="57150" t="57150" r="57150" b="57150"/>
            <wp:docPr id="13" name="image25.jpg" descr="untitled3"/>
            <wp:cNvGraphicFramePr/>
            <a:graphic xmlns:a="http://schemas.openxmlformats.org/drawingml/2006/main">
              <a:graphicData uri="http://schemas.openxmlformats.org/drawingml/2006/picture">
                <pic:pic xmlns:pic="http://schemas.openxmlformats.org/drawingml/2006/picture">
                  <pic:nvPicPr>
                    <pic:cNvPr id="0" name="image25.jpg" descr="untitled3"/>
                    <pic:cNvPicPr preferRelativeResize="0"/>
                  </pic:nvPicPr>
                  <pic:blipFill>
                    <a:blip r:embed="rId12" cstate="print"/>
                    <a:srcRect/>
                    <a:stretch>
                      <a:fillRect/>
                    </a:stretch>
                  </pic:blipFill>
                  <pic:spPr>
                    <a:xfrm>
                      <a:off x="0" y="0"/>
                      <a:ext cx="5431155" cy="3735110"/>
                    </a:xfrm>
                    <a:prstGeom prst="rect">
                      <a:avLst/>
                    </a:prstGeom>
                    <a:ln w="57150">
                      <a:solidFill>
                        <a:srgbClr val="99CCFF"/>
                      </a:solidFill>
                      <a:prstDash val="solid"/>
                    </a:ln>
                  </pic:spPr>
                </pic:pic>
              </a:graphicData>
            </a:graphic>
          </wp:inline>
        </w:drawing>
      </w:r>
    </w:p>
    <w:p w:rsidR="00CE15FD" w:rsidRDefault="000118C1">
      <w:pPr>
        <w:spacing w:after="0"/>
        <w:jc w:val="center"/>
      </w:pPr>
      <w:bookmarkStart w:id="55" w:name="h.z337ya" w:colFirst="0" w:colLast="0"/>
      <w:bookmarkEnd w:id="55"/>
      <w:r>
        <w:rPr>
          <w:b/>
          <w:sz w:val="20"/>
          <w:szCs w:val="20"/>
        </w:rPr>
        <w:t>Figure A-15: Paging of Terrain Imagery without an LOD Structure</w:t>
      </w:r>
    </w:p>
    <w:p w:rsidR="00CE15FD" w:rsidRDefault="00CE15FD"/>
    <w:p w:rsidR="00CE15FD" w:rsidRDefault="00CE15FD"/>
    <w:p w:rsidR="00CE15FD" w:rsidRDefault="000118C1" w:rsidP="00A90FFE">
      <w:pPr>
        <w:pStyle w:val="Heading1"/>
      </w:pPr>
      <w:bookmarkStart w:id="56" w:name="h.1nazb1pcr7gu" w:colFirst="0" w:colLast="0"/>
      <w:bookmarkStart w:id="57" w:name="_Toc456875500"/>
      <w:bookmarkEnd w:id="56"/>
      <w:r>
        <w:t>Annex H Informative: JPEG</w:t>
      </w:r>
      <w:bookmarkEnd w:id="57"/>
    </w:p>
    <w:p w:rsidR="00CE15FD" w:rsidRDefault="000250B3">
      <w:pPr>
        <w:spacing w:before="120" w:after="0"/>
        <w:jc w:val="both"/>
      </w:pPr>
      <w:r>
        <w:rPr>
          <w:b/>
        </w:rPr>
        <w:t>Formerly Appendix</w:t>
      </w:r>
      <w:r w:rsidR="000118C1">
        <w:rPr>
          <w:b/>
        </w:rPr>
        <w:t xml:space="preserve"> A.17 </w:t>
      </w:r>
      <w:r>
        <w:rPr>
          <w:b/>
        </w:rPr>
        <w:t xml:space="preserve">in </w:t>
      </w:r>
      <w:r w:rsidR="000118C1">
        <w:rPr>
          <w:b/>
        </w:rPr>
        <w:t>Volume 2</w:t>
      </w:r>
      <w:r>
        <w:rPr>
          <w:b/>
        </w:rPr>
        <w:t xml:space="preserve"> of the OGC CDB Best Practice</w:t>
      </w:r>
    </w:p>
    <w:p w:rsidR="00CE15FD" w:rsidRDefault="000118C1">
      <w:pPr>
        <w:spacing w:before="120" w:after="0"/>
        <w:jc w:val="both"/>
      </w:pPr>
      <w:r>
        <w:t>The CDB standard supports JPEG2000 for both VSTI and VSTLM component data.</w:t>
      </w:r>
    </w:p>
    <w:p w:rsidR="00CE15FD" w:rsidRDefault="000118C1">
      <w:pPr>
        <w:spacing w:before="120" w:after="0"/>
      </w:pPr>
      <w:r>
        <w:t>As a result of the high rates of compression there are no real advantages to be gained in supporting a broad range of alternate color representations (such as single channel representations, indexed color representations, RGB-triplet color encoding such as 5-6-5, etc.).  The underlying motivation behind all such schemes is driven by a desire to reduce storage and transmission bandwidths.  JPEG-2000 achieves these goals and many others, refer to Table A-8 JPEG 2000 Features.</w:t>
      </w:r>
    </w:p>
    <w:p w:rsidR="00CE15FD" w:rsidRDefault="00CE15FD">
      <w:pPr>
        <w:spacing w:before="120" w:after="0"/>
        <w:ind w:left="1080"/>
        <w:jc w:val="both"/>
      </w:pPr>
    </w:p>
    <w:p w:rsidR="00CE15FD" w:rsidRDefault="000118C1">
      <w:pPr>
        <w:tabs>
          <w:tab w:val="left" w:pos="1224"/>
          <w:tab w:val="left" w:pos="1440"/>
          <w:tab w:val="left" w:pos="1728"/>
          <w:tab w:val="left" w:pos="2016"/>
        </w:tabs>
        <w:spacing w:before="120" w:after="0"/>
        <w:ind w:left="187" w:hanging="187"/>
        <w:jc w:val="center"/>
      </w:pPr>
      <w:bookmarkStart w:id="58" w:name="h.3j2qqm3" w:colFirst="0" w:colLast="0"/>
      <w:bookmarkEnd w:id="58"/>
      <w:r>
        <w:rPr>
          <w:b/>
          <w:sz w:val="20"/>
          <w:szCs w:val="20"/>
        </w:rPr>
        <w:t>Table A-8 JPEG 2000 Features</w:t>
      </w:r>
    </w:p>
    <w:tbl>
      <w:tblPr>
        <w:tblStyle w:val="a4"/>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4789"/>
        <w:gridCol w:w="3995"/>
      </w:tblGrid>
      <w:tr w:rsidR="00CE15FD" w:rsidTr="00CE219C">
        <w:trPr>
          <w:cnfStyle w:val="100000000000" w:firstRow="1" w:lastRow="0" w:firstColumn="0" w:lastColumn="0" w:oddVBand="0" w:evenVBand="0" w:oddHBand="0" w:evenHBand="0" w:firstRowFirstColumn="0" w:firstRowLastColumn="0" w:lastRowFirstColumn="0" w:lastRowLastColumn="0"/>
          <w:jc w:val="center"/>
        </w:trPr>
        <w:tc>
          <w:tcPr>
            <w:tcW w:w="4789" w:type="dxa"/>
            <w:tcBorders>
              <w:top w:val="none" w:sz="0" w:space="0" w:color="auto"/>
              <w:left w:val="none" w:sz="0" w:space="0" w:color="auto"/>
              <w:bottom w:val="none" w:sz="0" w:space="0" w:color="auto"/>
              <w:right w:val="none" w:sz="0" w:space="0" w:color="auto"/>
            </w:tcBorders>
          </w:tcPr>
          <w:p w:rsidR="00CE15FD" w:rsidRDefault="000118C1">
            <w:pPr>
              <w:spacing w:before="20" w:after="20"/>
              <w:contextualSpacing w:val="0"/>
            </w:pPr>
            <w:r>
              <w:rPr>
                <w:rFonts w:ascii="Times New Roman" w:eastAsia="Times New Roman" w:hAnsi="Times New Roman" w:cs="Times New Roman"/>
                <w:b w:val="0"/>
                <w:sz w:val="24"/>
                <w:szCs w:val="24"/>
              </w:rPr>
              <w:lastRenderedPageBreak/>
              <w:t>High compression efficiency:</w:t>
            </w:r>
          </w:p>
          <w:p w:rsidR="00CE15FD" w:rsidRDefault="000118C1">
            <w:pPr>
              <w:spacing w:before="20" w:after="20"/>
              <w:contextualSpacing w:val="0"/>
            </w:pPr>
            <w:r>
              <w:rPr>
                <w:rFonts w:ascii="Times New Roman" w:eastAsia="Times New Roman" w:hAnsi="Times New Roman" w:cs="Times New Roman"/>
                <w:b w:val="0"/>
                <w:sz w:val="24"/>
                <w:szCs w:val="24"/>
              </w:rPr>
              <w:t>Compression better than 0.25 bits per pixels, 20% compression efficiency improvement over JPEG.</w:t>
            </w:r>
          </w:p>
        </w:tc>
        <w:tc>
          <w:tcPr>
            <w:tcW w:w="3995" w:type="dxa"/>
            <w:tcBorders>
              <w:top w:val="none" w:sz="0" w:space="0" w:color="auto"/>
              <w:left w:val="none" w:sz="0" w:space="0" w:color="auto"/>
              <w:bottom w:val="none" w:sz="0" w:space="0" w:color="auto"/>
              <w:right w:val="none" w:sz="0" w:space="0" w:color="auto"/>
            </w:tcBorders>
          </w:tcPr>
          <w:p w:rsidR="00CE15FD" w:rsidRDefault="000118C1">
            <w:pPr>
              <w:spacing w:before="20" w:after="20"/>
              <w:contextualSpacing w:val="0"/>
            </w:pPr>
            <w:r>
              <w:rPr>
                <w:rFonts w:ascii="Times New Roman" w:eastAsia="Times New Roman" w:hAnsi="Times New Roman" w:cs="Times New Roman"/>
                <w:b w:val="0"/>
                <w:sz w:val="24"/>
                <w:szCs w:val="24"/>
              </w:rPr>
              <w:t>High dynamic range:</w:t>
            </w:r>
          </w:p>
          <w:p w:rsidR="00CE15FD" w:rsidRDefault="000118C1">
            <w:pPr>
              <w:spacing w:before="20" w:after="20"/>
              <w:contextualSpacing w:val="0"/>
            </w:pPr>
            <w:r>
              <w:rPr>
                <w:rFonts w:ascii="Times New Roman" w:eastAsia="Times New Roman" w:hAnsi="Times New Roman" w:cs="Times New Roman"/>
                <w:b w:val="0"/>
                <w:sz w:val="24"/>
                <w:szCs w:val="24"/>
              </w:rPr>
              <w:t>Compress images with various dynamic ranges (e.g. 1-16 bit) for each color component.</w:t>
            </w:r>
          </w:p>
        </w:tc>
      </w:tr>
      <w:tr w:rsidR="00CE15FD" w:rsidTr="00CE219C">
        <w:trPr>
          <w:jc w:val="center"/>
        </w:trPr>
        <w:tc>
          <w:tcPr>
            <w:tcW w:w="4789" w:type="dxa"/>
          </w:tcPr>
          <w:p w:rsidR="00CE15FD" w:rsidRDefault="000118C1">
            <w:pPr>
              <w:spacing w:before="20" w:after="20"/>
              <w:contextualSpacing w:val="0"/>
            </w:pPr>
            <w:r>
              <w:rPr>
                <w:b/>
              </w:rPr>
              <w:t>Lossless and lossy compression:</w:t>
            </w:r>
          </w:p>
          <w:p w:rsidR="00CE15FD" w:rsidRDefault="000118C1">
            <w:pPr>
              <w:spacing w:before="20" w:after="20"/>
              <w:contextualSpacing w:val="0"/>
            </w:pPr>
            <w:r>
              <w:t>Lossless compression ratios approx. 1.7:1.</w:t>
            </w:r>
          </w:p>
        </w:tc>
        <w:tc>
          <w:tcPr>
            <w:tcW w:w="3995" w:type="dxa"/>
          </w:tcPr>
          <w:p w:rsidR="00CE15FD" w:rsidRDefault="000118C1">
            <w:pPr>
              <w:spacing w:before="20" w:after="20"/>
              <w:contextualSpacing w:val="0"/>
            </w:pPr>
            <w:r>
              <w:rPr>
                <w:b/>
              </w:rPr>
              <w:t>Seamless quality / resolution scalability:</w:t>
            </w:r>
          </w:p>
          <w:p w:rsidR="00CE15FD" w:rsidRDefault="000118C1">
            <w:pPr>
              <w:spacing w:before="20" w:after="20"/>
              <w:contextualSpacing w:val="0"/>
            </w:pPr>
            <w:r>
              <w:t>Without having to download the entire file.</w:t>
            </w:r>
          </w:p>
        </w:tc>
      </w:tr>
      <w:tr w:rsidR="00CE15FD" w:rsidTr="00CE219C">
        <w:trPr>
          <w:jc w:val="center"/>
        </w:trPr>
        <w:tc>
          <w:tcPr>
            <w:tcW w:w="4789" w:type="dxa"/>
          </w:tcPr>
          <w:p w:rsidR="00CE15FD" w:rsidRDefault="000118C1">
            <w:pPr>
              <w:spacing w:before="20" w:after="20"/>
              <w:contextualSpacing w:val="0"/>
            </w:pPr>
            <w:r>
              <w:rPr>
                <w:b/>
              </w:rPr>
              <w:t>Progressive image reconstruction:</w:t>
            </w:r>
          </w:p>
          <w:p w:rsidR="00CE15FD" w:rsidRDefault="000118C1">
            <w:pPr>
              <w:spacing w:before="20" w:after="20"/>
              <w:contextualSpacing w:val="0"/>
            </w:pPr>
            <w:r>
              <w:t>Allows images to be reconstructed with increasing pixel accuracy and resolution.</w:t>
            </w:r>
          </w:p>
        </w:tc>
        <w:tc>
          <w:tcPr>
            <w:tcW w:w="3995" w:type="dxa"/>
          </w:tcPr>
          <w:p w:rsidR="00CE15FD" w:rsidRDefault="000118C1">
            <w:pPr>
              <w:spacing w:before="20" w:after="20"/>
              <w:contextualSpacing w:val="0"/>
            </w:pPr>
            <w:r>
              <w:rPr>
                <w:b/>
              </w:rPr>
              <w:t>Large images sizes - up to (2</w:t>
            </w:r>
            <w:r>
              <w:rPr>
                <w:b/>
                <w:vertAlign w:val="superscript"/>
              </w:rPr>
              <w:t>32</w:t>
            </w:r>
            <w:r>
              <w:rPr>
                <w:b/>
              </w:rPr>
              <w:t xml:space="preserve"> - 1).</w:t>
            </w:r>
          </w:p>
        </w:tc>
      </w:tr>
      <w:tr w:rsidR="00CE15FD" w:rsidTr="00CE219C">
        <w:trPr>
          <w:jc w:val="center"/>
        </w:trPr>
        <w:tc>
          <w:tcPr>
            <w:tcW w:w="4789" w:type="dxa"/>
          </w:tcPr>
          <w:p w:rsidR="00CE15FD" w:rsidRDefault="000118C1">
            <w:pPr>
              <w:spacing w:before="20" w:after="20"/>
              <w:contextualSpacing w:val="0"/>
            </w:pPr>
            <w:r>
              <w:rPr>
                <w:b/>
              </w:rPr>
              <w:t>Perceptual color space internal coding.</w:t>
            </w:r>
          </w:p>
        </w:tc>
        <w:tc>
          <w:tcPr>
            <w:tcW w:w="3995" w:type="dxa"/>
          </w:tcPr>
          <w:p w:rsidR="00CE15FD" w:rsidRDefault="000118C1">
            <w:pPr>
              <w:spacing w:before="20" w:after="20"/>
              <w:contextualSpacing w:val="0"/>
            </w:pPr>
            <w:r>
              <w:rPr>
                <w:b/>
              </w:rPr>
              <w:t>Single decompression architecture.</w:t>
            </w:r>
          </w:p>
        </w:tc>
      </w:tr>
      <w:tr w:rsidR="00CE15FD" w:rsidTr="00CE219C">
        <w:trPr>
          <w:jc w:val="center"/>
        </w:trPr>
        <w:tc>
          <w:tcPr>
            <w:tcW w:w="4789" w:type="dxa"/>
          </w:tcPr>
          <w:p w:rsidR="00CE15FD" w:rsidRDefault="000118C1">
            <w:pPr>
              <w:spacing w:before="20" w:after="20"/>
              <w:contextualSpacing w:val="0"/>
            </w:pPr>
            <w:r>
              <w:rPr>
                <w:b/>
              </w:rPr>
              <w:t>Region of interest coding:</w:t>
            </w:r>
          </w:p>
          <w:p w:rsidR="00CE15FD" w:rsidRDefault="000118C1">
            <w:pPr>
              <w:spacing w:before="20" w:after="20"/>
              <w:contextualSpacing w:val="0"/>
            </w:pPr>
            <w:r>
              <w:t>Permits certain ROI’s in the image to be coded and transmitted with better quality and less distortion than the rest of the image.</w:t>
            </w:r>
          </w:p>
        </w:tc>
        <w:tc>
          <w:tcPr>
            <w:tcW w:w="3995" w:type="dxa"/>
          </w:tcPr>
          <w:p w:rsidR="00CE15FD" w:rsidRDefault="000118C1">
            <w:pPr>
              <w:spacing w:before="20" w:after="20"/>
              <w:contextualSpacing w:val="0"/>
            </w:pPr>
            <w:r>
              <w:rPr>
                <w:b/>
              </w:rPr>
              <w:t>Error resilience during transfers.</w:t>
            </w:r>
          </w:p>
        </w:tc>
      </w:tr>
    </w:tbl>
    <w:p w:rsidR="00CE15FD" w:rsidRDefault="00CE15FD"/>
    <w:p w:rsidR="00CE15FD" w:rsidRDefault="000118C1">
      <w:r>
        <w:br w:type="page"/>
      </w:r>
    </w:p>
    <w:p w:rsidR="00CE15FD" w:rsidRDefault="00CE15FD">
      <w:pPr>
        <w:spacing w:after="0"/>
      </w:pPr>
    </w:p>
    <w:p w:rsidR="00CE15FD" w:rsidRDefault="000118C1" w:rsidP="007F2D9C">
      <w:pPr>
        <w:pStyle w:val="Heading1"/>
      </w:pPr>
      <w:bookmarkStart w:id="59" w:name="_Toc456875501"/>
      <w:r>
        <w:t>Annex I Informative: ZipFile Format Notes</w:t>
      </w:r>
      <w:bookmarkEnd w:id="59"/>
    </w:p>
    <w:p w:rsidR="00CE15FD" w:rsidRPr="000250B3" w:rsidRDefault="000250B3">
      <w:pPr>
        <w:rPr>
          <w:b/>
        </w:rPr>
      </w:pPr>
      <w:r w:rsidRPr="000250B3">
        <w:rPr>
          <w:b/>
        </w:rPr>
        <w:t>Formerly Annex U in</w:t>
      </w:r>
      <w:r w:rsidR="000118C1" w:rsidRPr="000250B3">
        <w:rPr>
          <w:b/>
        </w:rPr>
        <w:t xml:space="preserve"> Volume 2</w:t>
      </w:r>
      <w:r w:rsidRPr="000250B3">
        <w:rPr>
          <w:b/>
        </w:rPr>
        <w:t xml:space="preserve"> of the OGC CDB Best Practice</w:t>
      </w:r>
    </w:p>
    <w:p w:rsidR="00CE15FD" w:rsidRDefault="000118C1">
      <w:pPr>
        <w:spacing w:after="0"/>
        <w:jc w:val="both"/>
      </w:pPr>
      <w:r>
        <w:t>The archive zip format used in the CDB standard is based on</w:t>
      </w:r>
    </w:p>
    <w:p w:rsidR="00CE15FD" w:rsidRDefault="000118C1" w:rsidP="00CE219C">
      <w:pPr>
        <w:spacing w:before="120" w:after="0"/>
        <w:ind w:left="720"/>
        <w:jc w:val="both"/>
      </w:pPr>
      <w:r>
        <w:rPr>
          <w:rFonts w:ascii="Courier New" w:eastAsia="Courier New" w:hAnsi="Courier New" w:cs="Courier New"/>
          <w:sz w:val="20"/>
          <w:szCs w:val="20"/>
        </w:rPr>
        <w:t>APPNOTE.TXT - .ZIP File Format Specification</w:t>
      </w:r>
    </w:p>
    <w:p w:rsidR="00CE15FD" w:rsidRDefault="000118C1" w:rsidP="00CE219C">
      <w:pPr>
        <w:spacing w:before="120" w:after="0"/>
        <w:ind w:left="720"/>
        <w:jc w:val="both"/>
      </w:pPr>
      <w:r>
        <w:rPr>
          <w:rFonts w:ascii="Courier New" w:eastAsia="Courier New" w:hAnsi="Courier New" w:cs="Courier New"/>
          <w:sz w:val="20"/>
          <w:szCs w:val="20"/>
        </w:rPr>
        <w:t xml:space="preserve">URL: </w:t>
      </w:r>
      <w:hyperlink r:id="rId13">
        <w:r>
          <w:rPr>
            <w:rFonts w:ascii="Courier New" w:eastAsia="Courier New" w:hAnsi="Courier New" w:cs="Courier New"/>
            <w:b/>
            <w:i/>
            <w:color w:val="0051BA"/>
            <w:sz w:val="20"/>
            <w:szCs w:val="20"/>
            <w:u w:val="single"/>
          </w:rPr>
          <w:t>http://www.pkware.com/documents/APPNOTE/APPNOTE-6.3.1.TXT</w:t>
        </w:r>
      </w:hyperlink>
      <w:hyperlink r:id="rId14"/>
    </w:p>
    <w:p w:rsidR="00CE15FD" w:rsidRDefault="000118C1" w:rsidP="00CE219C">
      <w:pPr>
        <w:spacing w:before="120" w:after="0"/>
        <w:ind w:left="720"/>
        <w:jc w:val="both"/>
      </w:pPr>
      <w:r>
        <w:rPr>
          <w:rFonts w:ascii="Courier New" w:eastAsia="Courier New" w:hAnsi="Courier New" w:cs="Courier New"/>
          <w:sz w:val="20"/>
          <w:szCs w:val="20"/>
        </w:rPr>
        <w:t>Version: 6.3.1</w:t>
      </w:r>
    </w:p>
    <w:p w:rsidR="00CE15FD" w:rsidRDefault="000118C1" w:rsidP="00CE219C">
      <w:pPr>
        <w:spacing w:before="120" w:after="0"/>
        <w:ind w:left="720"/>
        <w:jc w:val="both"/>
      </w:pPr>
      <w:r>
        <w:rPr>
          <w:rFonts w:ascii="Courier New" w:eastAsia="Courier New" w:hAnsi="Courier New" w:cs="Courier New"/>
          <w:sz w:val="20"/>
          <w:szCs w:val="20"/>
        </w:rPr>
        <w:t>Revised: April 11, 2007</w:t>
      </w:r>
    </w:p>
    <w:p w:rsidR="00CE15FD" w:rsidRDefault="000118C1" w:rsidP="00CE219C">
      <w:pPr>
        <w:spacing w:before="120" w:after="0"/>
        <w:ind w:left="720"/>
        <w:jc w:val="both"/>
      </w:pPr>
      <w:r>
        <w:rPr>
          <w:rFonts w:ascii="Courier New" w:eastAsia="Courier New" w:hAnsi="Courier New" w:cs="Courier New"/>
          <w:sz w:val="20"/>
          <w:szCs w:val="20"/>
        </w:rPr>
        <w:t>Copyright (c) 1989 - 2007 PKWARE Inc., All Rights Reserved.</w:t>
      </w:r>
    </w:p>
    <w:p w:rsidR="00CE15FD" w:rsidRDefault="000118C1" w:rsidP="00CE219C">
      <w:pPr>
        <w:spacing w:before="120" w:after="0"/>
        <w:ind w:left="720"/>
        <w:jc w:val="both"/>
      </w:pPr>
      <w:r>
        <w:rPr>
          <w:rFonts w:ascii="Courier New" w:eastAsia="Courier New" w:hAnsi="Courier New" w:cs="Courier New"/>
          <w:sz w:val="20"/>
          <w:szCs w:val="20"/>
        </w:rPr>
        <w:t>The use of certain technological aspects disclosed in the currentAPPNOTE is available pursuant to the below section entitled "Incorporating PKWARE Proprietary Technology into Your Product".</w:t>
      </w:r>
    </w:p>
    <w:p w:rsidR="00CE15FD" w:rsidRDefault="00CE15FD">
      <w:pPr>
        <w:spacing w:after="0"/>
        <w:ind w:left="1080"/>
        <w:jc w:val="both"/>
      </w:pPr>
    </w:p>
    <w:p w:rsidR="00CE15FD" w:rsidRDefault="000118C1">
      <w:pPr>
        <w:spacing w:after="0"/>
        <w:jc w:val="both"/>
      </w:pPr>
      <w:r>
        <w:t>CDB zip compliant reader is required to support as a minimum the following features defined in APPNOTE.TXT:</w:t>
      </w:r>
    </w:p>
    <w:p w:rsidR="00CE15FD" w:rsidRDefault="000118C1" w:rsidP="00E36B2C">
      <w:pPr>
        <w:pStyle w:val="ListParagraph"/>
        <w:numPr>
          <w:ilvl w:val="0"/>
          <w:numId w:val="24"/>
        </w:numPr>
        <w:spacing w:before="120" w:after="0"/>
        <w:jc w:val="both"/>
      </w:pPr>
      <w:r>
        <w:t>Local file header (</w:t>
      </w:r>
      <w:r w:rsidRPr="00E36B2C">
        <w:rPr>
          <w:u w:val="single"/>
        </w:rPr>
        <w:t>Note</w:t>
      </w:r>
      <w:r>
        <w:t>: Extra field can be inserted but not required to be read)</w:t>
      </w:r>
    </w:p>
    <w:p w:rsidR="00CE15FD" w:rsidRDefault="000118C1" w:rsidP="00E36B2C">
      <w:pPr>
        <w:pStyle w:val="ListParagraph"/>
        <w:numPr>
          <w:ilvl w:val="0"/>
          <w:numId w:val="24"/>
        </w:numPr>
        <w:spacing w:before="120" w:after="0"/>
        <w:jc w:val="both"/>
      </w:pPr>
      <w:r>
        <w:t>File data</w:t>
      </w:r>
    </w:p>
    <w:p w:rsidR="00CE15FD" w:rsidRDefault="000118C1" w:rsidP="00E36B2C">
      <w:pPr>
        <w:pStyle w:val="ListParagraph"/>
        <w:numPr>
          <w:ilvl w:val="0"/>
          <w:numId w:val="24"/>
        </w:numPr>
        <w:spacing w:before="120" w:after="0"/>
        <w:jc w:val="both"/>
      </w:pPr>
      <w:r>
        <w:t>Data descriptor:</w:t>
      </w:r>
    </w:p>
    <w:p w:rsidR="00CE15FD" w:rsidRDefault="000118C1" w:rsidP="00E36B2C">
      <w:pPr>
        <w:pStyle w:val="ListParagraph"/>
        <w:numPr>
          <w:ilvl w:val="0"/>
          <w:numId w:val="24"/>
        </w:numPr>
        <w:spacing w:before="120" w:after="0"/>
        <w:jc w:val="both"/>
      </w:pPr>
      <w:r>
        <w:t>Central directory structure (</w:t>
      </w:r>
      <w:r w:rsidRPr="00E36B2C">
        <w:rPr>
          <w:u w:val="single"/>
        </w:rPr>
        <w:t>Note</w:t>
      </w:r>
      <w:r>
        <w:t>: Digital signature is supported but will not be read)</w:t>
      </w:r>
    </w:p>
    <w:p w:rsidR="00CE15FD" w:rsidRDefault="000118C1" w:rsidP="00E36B2C">
      <w:pPr>
        <w:pStyle w:val="ListParagraph"/>
        <w:numPr>
          <w:ilvl w:val="0"/>
          <w:numId w:val="24"/>
        </w:numPr>
        <w:spacing w:before="120" w:after="0"/>
        <w:jc w:val="both"/>
      </w:pPr>
      <w:r>
        <w:t>End of central directory record: (</w:t>
      </w:r>
      <w:r w:rsidRPr="00E36B2C">
        <w:rPr>
          <w:u w:val="single"/>
        </w:rPr>
        <w:t>Note</w:t>
      </w:r>
      <w:r>
        <w:t>: ZIP file comments are supported but will not be read)</w:t>
      </w:r>
    </w:p>
    <w:p w:rsidR="00CE15FD" w:rsidRDefault="00CE15FD">
      <w:pPr>
        <w:spacing w:after="0"/>
        <w:ind w:left="1080"/>
        <w:jc w:val="both"/>
      </w:pPr>
    </w:p>
    <w:p w:rsidR="00CE15FD" w:rsidRDefault="000118C1">
      <w:pPr>
        <w:spacing w:after="0"/>
        <w:jc w:val="both"/>
      </w:pPr>
      <w:r>
        <w:t>The compression methods supported:</w:t>
      </w:r>
    </w:p>
    <w:p w:rsidR="00CE15FD" w:rsidRDefault="000118C1" w:rsidP="00E36B2C">
      <w:pPr>
        <w:pStyle w:val="ListParagraph"/>
        <w:numPr>
          <w:ilvl w:val="0"/>
          <w:numId w:val="25"/>
        </w:numPr>
        <w:spacing w:before="120" w:after="0"/>
        <w:jc w:val="both"/>
      </w:pPr>
      <w:r>
        <w:t>No compression</w:t>
      </w:r>
    </w:p>
    <w:p w:rsidR="00CE15FD" w:rsidRDefault="000118C1" w:rsidP="00E36B2C">
      <w:pPr>
        <w:pStyle w:val="ListParagraph"/>
        <w:numPr>
          <w:ilvl w:val="0"/>
          <w:numId w:val="25"/>
        </w:numPr>
        <w:spacing w:before="120" w:after="0"/>
        <w:jc w:val="both"/>
      </w:pPr>
      <w:r>
        <w:t>Deflate (Enhanced Deflate is not required to be supported)</w:t>
      </w:r>
    </w:p>
    <w:p w:rsidR="00CE15FD" w:rsidRDefault="00CE15FD">
      <w:pPr>
        <w:spacing w:after="0"/>
        <w:ind w:left="1080"/>
        <w:jc w:val="both"/>
      </w:pPr>
    </w:p>
    <w:p w:rsidR="00CE15FD" w:rsidRDefault="000118C1">
      <w:pPr>
        <w:spacing w:after="0"/>
        <w:jc w:val="both"/>
      </w:pPr>
      <w:r>
        <w:t>The following features are not required to be supported thus are optional and left to the implementation</w:t>
      </w:r>
    </w:p>
    <w:p w:rsidR="00CE15FD" w:rsidRDefault="000118C1" w:rsidP="00E36B2C">
      <w:pPr>
        <w:pStyle w:val="ListParagraph"/>
        <w:numPr>
          <w:ilvl w:val="0"/>
          <w:numId w:val="26"/>
        </w:numPr>
        <w:spacing w:before="120" w:after="0"/>
        <w:jc w:val="both"/>
      </w:pPr>
      <w:r>
        <w:t>Archive decryption header:</w:t>
      </w:r>
    </w:p>
    <w:p w:rsidR="00CE15FD" w:rsidRDefault="000118C1" w:rsidP="00E36B2C">
      <w:pPr>
        <w:pStyle w:val="ListParagraph"/>
        <w:numPr>
          <w:ilvl w:val="0"/>
          <w:numId w:val="26"/>
        </w:numPr>
        <w:spacing w:before="120" w:after="0"/>
        <w:jc w:val="both"/>
      </w:pPr>
      <w:r>
        <w:t>Archive extra data record.</w:t>
      </w:r>
    </w:p>
    <w:p w:rsidR="00CE15FD" w:rsidRDefault="000118C1" w:rsidP="00E36B2C">
      <w:pPr>
        <w:pStyle w:val="ListParagraph"/>
        <w:numPr>
          <w:ilvl w:val="0"/>
          <w:numId w:val="26"/>
        </w:numPr>
        <w:spacing w:before="120" w:after="0"/>
        <w:jc w:val="both"/>
      </w:pPr>
      <w:r>
        <w:t>Zip64 end of central directory record</w:t>
      </w:r>
    </w:p>
    <w:p w:rsidR="00CE15FD" w:rsidRDefault="000118C1" w:rsidP="00E36B2C">
      <w:pPr>
        <w:pStyle w:val="ListParagraph"/>
        <w:numPr>
          <w:ilvl w:val="0"/>
          <w:numId w:val="26"/>
        </w:numPr>
        <w:spacing w:before="120" w:after="0"/>
        <w:jc w:val="both"/>
      </w:pPr>
      <w:r>
        <w:t>Zip64 end of central directory locator</w:t>
      </w:r>
    </w:p>
    <w:p w:rsidR="00CE15FD" w:rsidRDefault="000118C1" w:rsidP="00E36B2C">
      <w:pPr>
        <w:pStyle w:val="ListParagraph"/>
        <w:numPr>
          <w:ilvl w:val="0"/>
          <w:numId w:val="26"/>
        </w:numPr>
        <w:spacing w:before="120" w:after="0"/>
        <w:jc w:val="both"/>
      </w:pPr>
      <w:r>
        <w:t>Splitting and Spanning ZIP files</w:t>
      </w:r>
    </w:p>
    <w:p w:rsidR="00CE15FD" w:rsidRDefault="000118C1" w:rsidP="00E36B2C">
      <w:pPr>
        <w:pStyle w:val="ListParagraph"/>
        <w:numPr>
          <w:ilvl w:val="0"/>
          <w:numId w:val="26"/>
        </w:numPr>
        <w:spacing w:before="120" w:after="0"/>
        <w:jc w:val="both"/>
      </w:pPr>
      <w:r>
        <w:lastRenderedPageBreak/>
        <w:t>Encryptions of any type</w:t>
      </w:r>
    </w:p>
    <w:p w:rsidR="00CE15FD" w:rsidRDefault="00CE15FD">
      <w:pPr>
        <w:spacing w:after="0"/>
        <w:ind w:left="1080"/>
        <w:jc w:val="both"/>
      </w:pPr>
    </w:p>
    <w:p w:rsidR="00CE15FD" w:rsidRDefault="000118C1">
      <w:r>
        <w:t>Note that anything not listed in this section is by default assumed not to be supported.</w:t>
      </w:r>
    </w:p>
    <w:p w:rsidR="00CE15FD" w:rsidRDefault="00CE15FD">
      <w:pPr>
        <w:spacing w:after="200" w:line="276" w:lineRule="auto"/>
      </w:pPr>
    </w:p>
    <w:p w:rsidR="00CE15FD" w:rsidRDefault="000118C1" w:rsidP="000250B3">
      <w:r>
        <w:br w:type="page"/>
      </w:r>
    </w:p>
    <w:p w:rsidR="00CE15FD" w:rsidRDefault="000118C1" w:rsidP="00A90FFE">
      <w:pPr>
        <w:pStyle w:val="Heading1"/>
      </w:pPr>
      <w:bookmarkStart w:id="60" w:name="h.5yaack7cucj0" w:colFirst="0" w:colLast="0"/>
      <w:bookmarkStart w:id="61" w:name="_Toc456875502"/>
      <w:bookmarkEnd w:id="60"/>
      <w:r>
        <w:lastRenderedPageBreak/>
        <w:t>Annex J: Light Names and Hierarchy</w:t>
      </w:r>
      <w:bookmarkEnd w:id="61"/>
    </w:p>
    <w:p w:rsidR="000250B3" w:rsidRPr="000250B3" w:rsidRDefault="000250B3" w:rsidP="000250B3"/>
    <w:p w:rsidR="00CE15FD" w:rsidRDefault="000118C1">
      <w:r>
        <w:rPr>
          <w:noProof/>
        </w:rPr>
        <w:lastRenderedPageBreak/>
        <w:drawing>
          <wp:inline distT="114300" distB="114300" distL="114300" distR="114300" wp14:anchorId="07066757" wp14:editId="1BB719D9">
            <wp:extent cx="5127974" cy="6881813"/>
            <wp:effectExtent l="0" t="0" r="0" b="0"/>
            <wp:docPr id="6" name="image15.png" descr="ln1.png"/>
            <wp:cNvGraphicFramePr/>
            <a:graphic xmlns:a="http://schemas.openxmlformats.org/drawingml/2006/main">
              <a:graphicData uri="http://schemas.openxmlformats.org/drawingml/2006/picture">
                <pic:pic xmlns:pic="http://schemas.openxmlformats.org/drawingml/2006/picture">
                  <pic:nvPicPr>
                    <pic:cNvPr id="0" name="image15.png" descr="ln1.png"/>
                    <pic:cNvPicPr preferRelativeResize="0"/>
                  </pic:nvPicPr>
                  <pic:blipFill>
                    <a:blip r:embed="rId15" cstate="print"/>
                    <a:srcRect/>
                    <a:stretch>
                      <a:fillRect/>
                    </a:stretch>
                  </pic:blipFill>
                  <pic:spPr>
                    <a:xfrm>
                      <a:off x="0" y="0"/>
                      <a:ext cx="5127974" cy="6881813"/>
                    </a:xfrm>
                    <a:prstGeom prst="rect">
                      <a:avLst/>
                    </a:prstGeom>
                    <a:ln/>
                  </pic:spPr>
                </pic:pic>
              </a:graphicData>
            </a:graphic>
          </wp:inline>
        </w:drawing>
      </w:r>
    </w:p>
    <w:p w:rsidR="00CE15FD" w:rsidRDefault="000118C1">
      <w:r>
        <w:rPr>
          <w:noProof/>
        </w:rPr>
        <w:lastRenderedPageBreak/>
        <w:drawing>
          <wp:inline distT="114300" distB="114300" distL="114300" distR="114300" wp14:anchorId="5A6757DF" wp14:editId="49A2EF23">
            <wp:extent cx="5486400" cy="7353300"/>
            <wp:effectExtent l="0" t="0" r="0" b="0"/>
            <wp:docPr id="1" name="image02.png" descr="ln2.png"/>
            <wp:cNvGraphicFramePr/>
            <a:graphic xmlns:a="http://schemas.openxmlformats.org/drawingml/2006/main">
              <a:graphicData uri="http://schemas.openxmlformats.org/drawingml/2006/picture">
                <pic:pic xmlns:pic="http://schemas.openxmlformats.org/drawingml/2006/picture">
                  <pic:nvPicPr>
                    <pic:cNvPr id="0" name="image02.png" descr="ln2.png"/>
                    <pic:cNvPicPr preferRelativeResize="0"/>
                  </pic:nvPicPr>
                  <pic:blipFill>
                    <a:blip r:embed="rId16" cstate="print"/>
                    <a:srcRect/>
                    <a:stretch>
                      <a:fillRect/>
                    </a:stretch>
                  </pic:blipFill>
                  <pic:spPr>
                    <a:xfrm>
                      <a:off x="0" y="0"/>
                      <a:ext cx="5486400" cy="7353300"/>
                    </a:xfrm>
                    <a:prstGeom prst="rect">
                      <a:avLst/>
                    </a:prstGeom>
                    <a:ln/>
                  </pic:spPr>
                </pic:pic>
              </a:graphicData>
            </a:graphic>
          </wp:inline>
        </w:drawing>
      </w:r>
    </w:p>
    <w:p w:rsidR="00CE15FD" w:rsidRDefault="000118C1">
      <w:r>
        <w:rPr>
          <w:noProof/>
        </w:rPr>
        <w:lastRenderedPageBreak/>
        <w:drawing>
          <wp:inline distT="114300" distB="114300" distL="114300" distR="114300" wp14:anchorId="0ABCE57D" wp14:editId="0BBCA2BD">
            <wp:extent cx="5391150" cy="6505575"/>
            <wp:effectExtent l="0" t="0" r="0" b="9525"/>
            <wp:docPr id="9" name="image19.png" descr="ln3.png"/>
            <wp:cNvGraphicFramePr/>
            <a:graphic xmlns:a="http://schemas.openxmlformats.org/drawingml/2006/main">
              <a:graphicData uri="http://schemas.openxmlformats.org/drawingml/2006/picture">
                <pic:pic xmlns:pic="http://schemas.openxmlformats.org/drawingml/2006/picture">
                  <pic:nvPicPr>
                    <pic:cNvPr id="0" name="image19.png" descr="ln3.png"/>
                    <pic:cNvPicPr preferRelativeResize="0"/>
                  </pic:nvPicPr>
                  <pic:blipFill>
                    <a:blip r:embed="rId17" cstate="print"/>
                    <a:srcRect/>
                    <a:stretch>
                      <a:fillRect/>
                    </a:stretch>
                  </pic:blipFill>
                  <pic:spPr>
                    <a:xfrm>
                      <a:off x="0" y="0"/>
                      <a:ext cx="5400918" cy="6517362"/>
                    </a:xfrm>
                    <a:prstGeom prst="rect">
                      <a:avLst/>
                    </a:prstGeom>
                    <a:ln/>
                  </pic:spPr>
                </pic:pic>
              </a:graphicData>
            </a:graphic>
          </wp:inline>
        </w:drawing>
      </w:r>
    </w:p>
    <w:p w:rsidR="00CE15FD" w:rsidRDefault="000118C1">
      <w:r>
        <w:rPr>
          <w:noProof/>
        </w:rPr>
        <w:lastRenderedPageBreak/>
        <w:drawing>
          <wp:inline distT="114300" distB="114300" distL="114300" distR="114300" wp14:anchorId="5EBBD439" wp14:editId="66C964F3">
            <wp:extent cx="5486400" cy="7353300"/>
            <wp:effectExtent l="0" t="0" r="0" b="0"/>
            <wp:docPr id="8" name="image18.png" descr="ln4.png"/>
            <wp:cNvGraphicFramePr/>
            <a:graphic xmlns:a="http://schemas.openxmlformats.org/drawingml/2006/main">
              <a:graphicData uri="http://schemas.openxmlformats.org/drawingml/2006/picture">
                <pic:pic xmlns:pic="http://schemas.openxmlformats.org/drawingml/2006/picture">
                  <pic:nvPicPr>
                    <pic:cNvPr id="0" name="image18.png" descr="ln4.png"/>
                    <pic:cNvPicPr preferRelativeResize="0"/>
                  </pic:nvPicPr>
                  <pic:blipFill>
                    <a:blip r:embed="rId18" cstate="print"/>
                    <a:srcRect/>
                    <a:stretch>
                      <a:fillRect/>
                    </a:stretch>
                  </pic:blipFill>
                  <pic:spPr>
                    <a:xfrm>
                      <a:off x="0" y="0"/>
                      <a:ext cx="5486400" cy="7353300"/>
                    </a:xfrm>
                    <a:prstGeom prst="rect">
                      <a:avLst/>
                    </a:prstGeom>
                    <a:ln/>
                  </pic:spPr>
                </pic:pic>
              </a:graphicData>
            </a:graphic>
          </wp:inline>
        </w:drawing>
      </w:r>
    </w:p>
    <w:p w:rsidR="00CE15FD" w:rsidRDefault="000118C1">
      <w:r>
        <w:rPr>
          <w:noProof/>
        </w:rPr>
        <w:lastRenderedPageBreak/>
        <w:drawing>
          <wp:inline distT="114300" distB="114300" distL="114300" distR="114300" wp14:anchorId="57329ABD" wp14:editId="4B67240B">
            <wp:extent cx="5486400" cy="7480300"/>
            <wp:effectExtent l="0" t="0" r="0" b="0"/>
            <wp:docPr id="4" name="image13.png" descr="ln5.png"/>
            <wp:cNvGraphicFramePr/>
            <a:graphic xmlns:a="http://schemas.openxmlformats.org/drawingml/2006/main">
              <a:graphicData uri="http://schemas.openxmlformats.org/drawingml/2006/picture">
                <pic:pic xmlns:pic="http://schemas.openxmlformats.org/drawingml/2006/picture">
                  <pic:nvPicPr>
                    <pic:cNvPr id="0" name="image13.png" descr="ln5.png"/>
                    <pic:cNvPicPr preferRelativeResize="0"/>
                  </pic:nvPicPr>
                  <pic:blipFill>
                    <a:blip r:embed="rId19" cstate="print"/>
                    <a:srcRect/>
                    <a:stretch>
                      <a:fillRect/>
                    </a:stretch>
                  </pic:blipFill>
                  <pic:spPr>
                    <a:xfrm>
                      <a:off x="0" y="0"/>
                      <a:ext cx="5486400" cy="7480300"/>
                    </a:xfrm>
                    <a:prstGeom prst="rect">
                      <a:avLst/>
                    </a:prstGeom>
                    <a:ln/>
                  </pic:spPr>
                </pic:pic>
              </a:graphicData>
            </a:graphic>
          </wp:inline>
        </w:drawing>
      </w:r>
    </w:p>
    <w:p w:rsidR="00CE15FD" w:rsidRDefault="000118C1">
      <w:r>
        <w:rPr>
          <w:noProof/>
        </w:rPr>
        <w:lastRenderedPageBreak/>
        <w:drawing>
          <wp:inline distT="114300" distB="114300" distL="114300" distR="114300" wp14:anchorId="4EDE9C9A" wp14:editId="4D2A9B48">
            <wp:extent cx="5486400" cy="7353300"/>
            <wp:effectExtent l="0" t="0" r="0" b="0"/>
            <wp:docPr id="7" name="image17.png" descr="ln6.png"/>
            <wp:cNvGraphicFramePr/>
            <a:graphic xmlns:a="http://schemas.openxmlformats.org/drawingml/2006/main">
              <a:graphicData uri="http://schemas.openxmlformats.org/drawingml/2006/picture">
                <pic:pic xmlns:pic="http://schemas.openxmlformats.org/drawingml/2006/picture">
                  <pic:nvPicPr>
                    <pic:cNvPr id="0" name="image17.png" descr="ln6.png"/>
                    <pic:cNvPicPr preferRelativeResize="0"/>
                  </pic:nvPicPr>
                  <pic:blipFill>
                    <a:blip r:embed="rId20" cstate="print"/>
                    <a:srcRect/>
                    <a:stretch>
                      <a:fillRect/>
                    </a:stretch>
                  </pic:blipFill>
                  <pic:spPr>
                    <a:xfrm>
                      <a:off x="0" y="0"/>
                      <a:ext cx="5486400" cy="7353300"/>
                    </a:xfrm>
                    <a:prstGeom prst="rect">
                      <a:avLst/>
                    </a:prstGeom>
                    <a:ln/>
                  </pic:spPr>
                </pic:pic>
              </a:graphicData>
            </a:graphic>
          </wp:inline>
        </w:drawing>
      </w:r>
    </w:p>
    <w:p w:rsidR="00CE15FD" w:rsidRDefault="000118C1">
      <w:r>
        <w:rPr>
          <w:noProof/>
        </w:rPr>
        <w:lastRenderedPageBreak/>
        <w:drawing>
          <wp:inline distT="114300" distB="114300" distL="114300" distR="114300" wp14:anchorId="7694031A" wp14:editId="2747F681">
            <wp:extent cx="5486400" cy="7480300"/>
            <wp:effectExtent l="0" t="0" r="0" b="0"/>
            <wp:docPr id="2" name="image11.png" descr="ln7.png"/>
            <wp:cNvGraphicFramePr/>
            <a:graphic xmlns:a="http://schemas.openxmlformats.org/drawingml/2006/main">
              <a:graphicData uri="http://schemas.openxmlformats.org/drawingml/2006/picture">
                <pic:pic xmlns:pic="http://schemas.openxmlformats.org/drawingml/2006/picture">
                  <pic:nvPicPr>
                    <pic:cNvPr id="0" name="image11.png" descr="ln7.png"/>
                    <pic:cNvPicPr preferRelativeResize="0"/>
                  </pic:nvPicPr>
                  <pic:blipFill>
                    <a:blip r:embed="rId21" cstate="print"/>
                    <a:srcRect/>
                    <a:stretch>
                      <a:fillRect/>
                    </a:stretch>
                  </pic:blipFill>
                  <pic:spPr>
                    <a:xfrm>
                      <a:off x="0" y="0"/>
                      <a:ext cx="5486400" cy="7480300"/>
                    </a:xfrm>
                    <a:prstGeom prst="rect">
                      <a:avLst/>
                    </a:prstGeom>
                    <a:ln/>
                  </pic:spPr>
                </pic:pic>
              </a:graphicData>
            </a:graphic>
          </wp:inline>
        </w:drawing>
      </w:r>
    </w:p>
    <w:p w:rsidR="00CE15FD" w:rsidRDefault="000118C1">
      <w:r>
        <w:rPr>
          <w:noProof/>
        </w:rPr>
        <w:lastRenderedPageBreak/>
        <w:drawing>
          <wp:inline distT="114300" distB="114300" distL="114300" distR="114300" wp14:anchorId="0EC888A9" wp14:editId="3E2F6E0C">
            <wp:extent cx="5486400" cy="7543800"/>
            <wp:effectExtent l="0" t="0" r="0" b="0"/>
            <wp:docPr id="3" name="image12.png" descr="ln9.png"/>
            <wp:cNvGraphicFramePr/>
            <a:graphic xmlns:a="http://schemas.openxmlformats.org/drawingml/2006/main">
              <a:graphicData uri="http://schemas.openxmlformats.org/drawingml/2006/picture">
                <pic:pic xmlns:pic="http://schemas.openxmlformats.org/drawingml/2006/picture">
                  <pic:nvPicPr>
                    <pic:cNvPr id="0" name="image12.png" descr="ln9.png"/>
                    <pic:cNvPicPr preferRelativeResize="0"/>
                  </pic:nvPicPr>
                  <pic:blipFill>
                    <a:blip r:embed="rId22" cstate="print"/>
                    <a:srcRect/>
                    <a:stretch>
                      <a:fillRect/>
                    </a:stretch>
                  </pic:blipFill>
                  <pic:spPr>
                    <a:xfrm>
                      <a:off x="0" y="0"/>
                      <a:ext cx="5486400" cy="7543800"/>
                    </a:xfrm>
                    <a:prstGeom prst="rect">
                      <a:avLst/>
                    </a:prstGeom>
                    <a:ln/>
                  </pic:spPr>
                </pic:pic>
              </a:graphicData>
            </a:graphic>
          </wp:inline>
        </w:drawing>
      </w:r>
    </w:p>
    <w:p w:rsidR="00CE15FD" w:rsidRDefault="000118C1">
      <w:r>
        <w:rPr>
          <w:noProof/>
        </w:rPr>
        <w:lastRenderedPageBreak/>
        <w:drawing>
          <wp:inline distT="114300" distB="114300" distL="114300" distR="114300" wp14:anchorId="3C9D941B" wp14:editId="0447B02C">
            <wp:extent cx="5486400" cy="7594600"/>
            <wp:effectExtent l="0" t="0" r="0" b="0"/>
            <wp:docPr id="10" name="image20.png" descr="ln10.png"/>
            <wp:cNvGraphicFramePr/>
            <a:graphic xmlns:a="http://schemas.openxmlformats.org/drawingml/2006/main">
              <a:graphicData uri="http://schemas.openxmlformats.org/drawingml/2006/picture">
                <pic:pic xmlns:pic="http://schemas.openxmlformats.org/drawingml/2006/picture">
                  <pic:nvPicPr>
                    <pic:cNvPr id="0" name="image20.png" descr="ln10.png"/>
                    <pic:cNvPicPr preferRelativeResize="0"/>
                  </pic:nvPicPr>
                  <pic:blipFill>
                    <a:blip r:embed="rId23" cstate="print"/>
                    <a:srcRect/>
                    <a:stretch>
                      <a:fillRect/>
                    </a:stretch>
                  </pic:blipFill>
                  <pic:spPr>
                    <a:xfrm>
                      <a:off x="0" y="0"/>
                      <a:ext cx="5486400" cy="7594600"/>
                    </a:xfrm>
                    <a:prstGeom prst="rect">
                      <a:avLst/>
                    </a:prstGeom>
                    <a:ln/>
                  </pic:spPr>
                </pic:pic>
              </a:graphicData>
            </a:graphic>
          </wp:inline>
        </w:drawing>
      </w:r>
    </w:p>
    <w:p w:rsidR="00CE15FD" w:rsidRDefault="000118C1">
      <w:r>
        <w:rPr>
          <w:noProof/>
        </w:rPr>
        <w:lastRenderedPageBreak/>
        <w:drawing>
          <wp:inline distT="114300" distB="114300" distL="114300" distR="114300" wp14:anchorId="4D3E2BBA" wp14:editId="65204AB2">
            <wp:extent cx="5486400" cy="7340600"/>
            <wp:effectExtent l="0" t="0" r="0" b="0"/>
            <wp:docPr id="11" name="image21.png" descr="ln11.png"/>
            <wp:cNvGraphicFramePr/>
            <a:graphic xmlns:a="http://schemas.openxmlformats.org/drawingml/2006/main">
              <a:graphicData uri="http://schemas.openxmlformats.org/drawingml/2006/picture">
                <pic:pic xmlns:pic="http://schemas.openxmlformats.org/drawingml/2006/picture">
                  <pic:nvPicPr>
                    <pic:cNvPr id="0" name="image21.png" descr="ln11.png"/>
                    <pic:cNvPicPr preferRelativeResize="0"/>
                  </pic:nvPicPr>
                  <pic:blipFill>
                    <a:blip r:embed="rId24" cstate="print"/>
                    <a:srcRect/>
                    <a:stretch>
                      <a:fillRect/>
                    </a:stretch>
                  </pic:blipFill>
                  <pic:spPr>
                    <a:xfrm>
                      <a:off x="0" y="0"/>
                      <a:ext cx="5486400" cy="7340600"/>
                    </a:xfrm>
                    <a:prstGeom prst="rect">
                      <a:avLst/>
                    </a:prstGeom>
                    <a:ln/>
                  </pic:spPr>
                </pic:pic>
              </a:graphicData>
            </a:graphic>
          </wp:inline>
        </w:drawing>
      </w:r>
    </w:p>
    <w:p w:rsidR="00CE15FD" w:rsidRDefault="000118C1">
      <w:r>
        <w:rPr>
          <w:noProof/>
        </w:rPr>
        <w:lastRenderedPageBreak/>
        <w:drawing>
          <wp:inline distT="114300" distB="114300" distL="114300" distR="114300" wp14:anchorId="22DE7D7C" wp14:editId="4C80CA53">
            <wp:extent cx="5486400" cy="2959100"/>
            <wp:effectExtent l="0" t="0" r="0" b="0"/>
            <wp:docPr id="5" name="image14.png" descr="ln12.png"/>
            <wp:cNvGraphicFramePr/>
            <a:graphic xmlns:a="http://schemas.openxmlformats.org/drawingml/2006/main">
              <a:graphicData uri="http://schemas.openxmlformats.org/drawingml/2006/picture">
                <pic:pic xmlns:pic="http://schemas.openxmlformats.org/drawingml/2006/picture">
                  <pic:nvPicPr>
                    <pic:cNvPr id="0" name="image14.png" descr="ln12.png"/>
                    <pic:cNvPicPr preferRelativeResize="0"/>
                  </pic:nvPicPr>
                  <pic:blipFill>
                    <a:blip r:embed="rId25" cstate="print"/>
                    <a:srcRect/>
                    <a:stretch>
                      <a:fillRect/>
                    </a:stretch>
                  </pic:blipFill>
                  <pic:spPr>
                    <a:xfrm>
                      <a:off x="0" y="0"/>
                      <a:ext cx="5486400" cy="2959100"/>
                    </a:xfrm>
                    <a:prstGeom prst="rect">
                      <a:avLst/>
                    </a:prstGeom>
                    <a:ln/>
                  </pic:spPr>
                </pic:pic>
              </a:graphicData>
            </a:graphic>
          </wp:inline>
        </w:drawing>
      </w:r>
    </w:p>
    <w:p w:rsidR="00FF64FC" w:rsidRDefault="00FF64FC">
      <w:r>
        <w:br w:type="page"/>
      </w:r>
    </w:p>
    <w:p w:rsidR="00316AF9" w:rsidRDefault="00316AF9"/>
    <w:p w:rsidR="00FF64FC" w:rsidRDefault="00717523" w:rsidP="00FF64FC">
      <w:pPr>
        <w:pStyle w:val="Heading1"/>
      </w:pPr>
      <w:bookmarkStart w:id="62" w:name="_Toc456875503"/>
      <w:r>
        <w:t xml:space="preserve">Annex </w:t>
      </w:r>
      <w:r w:rsidR="00FF64FC">
        <w:t>M: CDB Directory Naming and Structure</w:t>
      </w:r>
      <w:bookmarkEnd w:id="62"/>
    </w:p>
    <w:p w:rsidR="00FF64FC" w:rsidRDefault="00FF64FC" w:rsidP="00FF64FC">
      <w:r>
        <w:rPr>
          <w:b/>
        </w:rPr>
        <w:t>Formerly Appendix M</w:t>
      </w:r>
      <w:r w:rsidRPr="00FF64FC">
        <w:rPr>
          <w:b/>
        </w:rPr>
        <w:t>, Volume 2 of the OGC CDB Best Practice</w:t>
      </w:r>
    </w:p>
    <w:p w:rsidR="00FF64FC" w:rsidRDefault="00401A78" w:rsidP="00FF64FC">
      <w:ins w:id="63" w:author="Carl Reed" w:date="2017-12-14T16:48:00Z">
        <w:r>
          <w:t xml:space="preserve">With CDB version 3.2 </w:t>
        </w:r>
      </w:ins>
      <w:ins w:id="64" w:author="Carl Reed" w:date="2017-12-14T16:49:00Z">
        <w:r>
          <w:t>(p</w:t>
        </w:r>
      </w:ins>
      <w:ins w:id="65" w:author="Carl Reed" w:date="2017-12-14T16:48:00Z">
        <w:r>
          <w:t>rior to the submission into the OGC</w:t>
        </w:r>
      </w:ins>
      <w:ins w:id="66" w:author="Carl Reed" w:date="2017-12-14T16:49:00Z">
        <w:r>
          <w:t>)</w:t>
        </w:r>
      </w:ins>
      <w:ins w:id="67" w:author="Carl Reed" w:date="2017-12-14T16:48:00Z">
        <w:r>
          <w:t xml:space="preserve">, </w:t>
        </w:r>
      </w:ins>
      <w:del w:id="68" w:author="Carl Reed" w:date="2017-12-14T16:48:00Z">
        <w:r w:rsidR="00FF64FC" w:rsidDel="00401A78">
          <w:delText>In previous versions of the CDB specification</w:delText>
        </w:r>
      </w:del>
      <w:r w:rsidR="00FF64FC">
        <w:t>, Appendix M was used to present the complete list of names allowed to construct the directories of the CDB. As of version 3.2</w:t>
      </w:r>
      <w:ins w:id="69" w:author="Carl Reed" w:date="2017-12-14T16:47:00Z">
        <w:r>
          <w:t xml:space="preserve"> (as submitted into the OGC standards process)</w:t>
        </w:r>
      </w:ins>
      <w:r w:rsidR="00FF64FC">
        <w:t>, the appendix has been replaced by a combination of folder hierarchy and metadata files</w:t>
      </w:r>
      <w:ins w:id="70" w:author="Carl Reed" w:date="2017-12-14T16:47:00Z">
        <w:r>
          <w:t xml:space="preserve"> and controlled vocabularies</w:t>
        </w:r>
      </w:ins>
      <w:r w:rsidR="00FF64FC">
        <w:t xml:space="preserve"> delivered with the CDB Distribution Package.</w:t>
      </w:r>
    </w:p>
    <w:p w:rsidR="00FF64FC" w:rsidRDefault="00FF64FC" w:rsidP="00FF64FC">
      <w:r>
        <w:t>The /CDB folder hierarchy provides a complete list of directory and file name patterns of the CDB; it summarizes the structure of the CDB presented in chapter 3, Volume 1: Core. The following files are necessary to expand the patterns:</w:t>
      </w:r>
    </w:p>
    <w:p w:rsidR="00FF64FC" w:rsidRDefault="00FF64FC" w:rsidP="00FF64FC">
      <w:pPr>
        <w:pStyle w:val="NoSpacing"/>
        <w:numPr>
          <w:ilvl w:val="0"/>
          <w:numId w:val="20"/>
        </w:numPr>
      </w:pPr>
      <w:r>
        <w:t xml:space="preserve">/CDB/Metadata/Feature_Data_Dictionary.xml provides the list of directory names associated with </w:t>
      </w:r>
      <w:r w:rsidR="00C17E0B">
        <w:t>feature</w:t>
      </w:r>
      <w:r>
        <w:t xml:space="preserve"> codes.</w:t>
      </w:r>
    </w:p>
    <w:p w:rsidR="00FF64FC" w:rsidRDefault="00FF64FC" w:rsidP="00FF64FC">
      <w:pPr>
        <w:pStyle w:val="NoSpacing"/>
        <w:numPr>
          <w:ilvl w:val="0"/>
          <w:numId w:val="20"/>
        </w:numPr>
      </w:pPr>
      <w:r>
        <w:t>/CDB/Metadata/Moving_Model_Codes.xml provides the list of names for DIS Entity Kinds, Domains, and Categories.</w:t>
      </w:r>
    </w:p>
    <w:p w:rsidR="00FF64FC" w:rsidRDefault="00FF64FC" w:rsidP="00FF64FC">
      <w:pPr>
        <w:pStyle w:val="NoSpacing"/>
        <w:numPr>
          <w:ilvl w:val="0"/>
          <w:numId w:val="20"/>
        </w:numPr>
      </w:pPr>
      <w:r>
        <w:t>/CDB/Metadata/DIS_Country_Codes.xml contains the list of DIS Country Names.</w:t>
      </w:r>
    </w:p>
    <w:p w:rsidR="00FF64FC" w:rsidRDefault="00FF64FC"/>
    <w:p w:rsidR="00FF64FC" w:rsidRDefault="00FF64FC">
      <w:r>
        <w:t>Together, these files provide all the information required to build the names of all directories permitted by the CDB standard.</w:t>
      </w:r>
    </w:p>
    <w:p w:rsidR="00FF64FC" w:rsidRDefault="00FF64FC">
      <w:r>
        <w:br w:type="page"/>
      </w:r>
    </w:p>
    <w:p w:rsidR="00316AF9" w:rsidRDefault="00316AF9"/>
    <w:p w:rsidR="00316AF9" w:rsidRPr="00C20459" w:rsidRDefault="00717523" w:rsidP="00316AF9">
      <w:pPr>
        <w:pStyle w:val="Heading1"/>
        <w:keepLines w:val="0"/>
        <w:tabs>
          <w:tab w:val="num" w:pos="1080"/>
        </w:tabs>
        <w:spacing w:before="240" w:after="60" w:line="240" w:lineRule="auto"/>
        <w:ind w:left="1080" w:hanging="1080"/>
        <w:jc w:val="both"/>
      </w:pPr>
      <w:bookmarkStart w:id="71" w:name="_Toc456875504"/>
      <w:r>
        <w:t xml:space="preserve">Annex </w:t>
      </w:r>
      <w:r w:rsidR="00316AF9">
        <w:t xml:space="preserve">O: </w:t>
      </w:r>
      <w:bookmarkStart w:id="72" w:name="_Toc383000576"/>
      <w:r w:rsidR="00316AF9" w:rsidRPr="00C20459">
        <w:t>List of Texture Component Selectors</w:t>
      </w:r>
      <w:bookmarkEnd w:id="71"/>
      <w:bookmarkEnd w:id="72"/>
    </w:p>
    <w:p w:rsidR="00316AF9" w:rsidRDefault="00316AF9" w:rsidP="00316AF9">
      <w:pPr>
        <w:pStyle w:val="NoSpacing"/>
      </w:pPr>
    </w:p>
    <w:p w:rsidR="00FF64FC" w:rsidRPr="00FF64FC" w:rsidRDefault="00FF64FC" w:rsidP="00316AF9">
      <w:pPr>
        <w:pStyle w:val="NoSpacing"/>
        <w:rPr>
          <w:b/>
        </w:rPr>
      </w:pPr>
      <w:r w:rsidRPr="00FF64FC">
        <w:rPr>
          <w:b/>
        </w:rPr>
        <w:t>Formerly Appendix O, Volume 2 of the OGC CDB Best Practice</w:t>
      </w:r>
    </w:p>
    <w:p w:rsidR="00FF64FC" w:rsidRDefault="00FF64FC" w:rsidP="00316AF9">
      <w:pPr>
        <w:pStyle w:val="NoSpacing"/>
      </w:pPr>
    </w:p>
    <w:p w:rsidR="00316AF9" w:rsidRPr="00C20459" w:rsidRDefault="00316AF9" w:rsidP="00316AF9">
      <w:pPr>
        <w:pStyle w:val="NoSpacing"/>
      </w:pPr>
      <w:r w:rsidRPr="00C20459">
        <w:t xml:space="preserve">The following table provides the list of codes to use to build </w:t>
      </w:r>
      <w:r>
        <w:t>CDB</w:t>
      </w:r>
      <w:r w:rsidRPr="00C20459">
        <w:t xml:space="preserve"> model texture filenames.</w:t>
      </w:r>
    </w:p>
    <w:p w:rsidR="00316AF9" w:rsidRPr="00C20459" w:rsidRDefault="00316AF9" w:rsidP="00316AF9"/>
    <w:tbl>
      <w:tblPr>
        <w:tblW w:w="8424" w:type="dxa"/>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0A0" w:firstRow="1" w:lastRow="0" w:firstColumn="1" w:lastColumn="0" w:noHBand="0" w:noVBand="0"/>
      </w:tblPr>
      <w:tblGrid>
        <w:gridCol w:w="1781"/>
        <w:gridCol w:w="1781"/>
        <w:gridCol w:w="4862"/>
      </w:tblGrid>
      <w:tr w:rsidR="00316AF9" w:rsidRPr="0054433E" w:rsidTr="00316AF9">
        <w:trPr>
          <w:tblHeader/>
        </w:trPr>
        <w:tc>
          <w:tcPr>
            <w:tcW w:w="1781" w:type="dxa"/>
            <w:shd w:val="clear" w:color="auto" w:fill="C6D9F1" w:themeFill="text2" w:themeFillTint="33"/>
          </w:tcPr>
          <w:p w:rsidR="00316AF9" w:rsidRPr="0054433E" w:rsidRDefault="00316AF9" w:rsidP="00717523">
            <w:pPr>
              <w:contextualSpacing/>
              <w:jc w:val="center"/>
              <w:rPr>
                <w:b/>
                <w:color w:val="0051BA"/>
                <w:sz w:val="20"/>
              </w:rPr>
            </w:pPr>
            <w:r w:rsidRPr="0054433E">
              <w:rPr>
                <w:b/>
                <w:color w:val="0051BA"/>
                <w:sz w:val="20"/>
              </w:rPr>
              <w:t xml:space="preserve">Texture Kind </w:t>
            </w:r>
            <w:r>
              <w:rPr>
                <w:b/>
                <w:color w:val="0051BA"/>
                <w:sz w:val="20"/>
              </w:rPr>
              <w:t>CS1 (</w:t>
            </w:r>
            <w:r w:rsidRPr="0054433E">
              <w:rPr>
                <w:b/>
                <w:color w:val="0051BA"/>
                <w:sz w:val="20"/>
              </w:rPr>
              <w:t>Sxxx</w:t>
            </w:r>
            <w:r>
              <w:rPr>
                <w:b/>
                <w:color w:val="0051BA"/>
                <w:sz w:val="20"/>
              </w:rPr>
              <w:t>)</w:t>
            </w:r>
          </w:p>
        </w:tc>
        <w:tc>
          <w:tcPr>
            <w:tcW w:w="1781" w:type="dxa"/>
            <w:shd w:val="clear" w:color="auto" w:fill="C6D9F1" w:themeFill="text2" w:themeFillTint="33"/>
          </w:tcPr>
          <w:p w:rsidR="00316AF9" w:rsidRPr="0054433E" w:rsidRDefault="00316AF9" w:rsidP="00717523">
            <w:pPr>
              <w:contextualSpacing/>
              <w:jc w:val="center"/>
              <w:rPr>
                <w:b/>
                <w:color w:val="0051BA"/>
                <w:sz w:val="20"/>
              </w:rPr>
            </w:pPr>
            <w:r w:rsidRPr="0054433E">
              <w:rPr>
                <w:b/>
                <w:color w:val="0051BA"/>
                <w:sz w:val="20"/>
              </w:rPr>
              <w:t>Texture Index CS2</w:t>
            </w:r>
            <w:r>
              <w:rPr>
                <w:b/>
                <w:color w:val="0051BA"/>
                <w:sz w:val="20"/>
              </w:rPr>
              <w:t xml:space="preserve"> (</w:t>
            </w:r>
            <w:r w:rsidRPr="0054433E">
              <w:rPr>
                <w:b/>
                <w:color w:val="0051BA"/>
                <w:sz w:val="20"/>
              </w:rPr>
              <w:t>Txxx</w:t>
            </w:r>
            <w:r>
              <w:rPr>
                <w:b/>
                <w:color w:val="0051BA"/>
                <w:sz w:val="20"/>
              </w:rPr>
              <w:t>)</w:t>
            </w:r>
          </w:p>
        </w:tc>
        <w:tc>
          <w:tcPr>
            <w:tcW w:w="4862" w:type="dxa"/>
            <w:shd w:val="clear" w:color="auto" w:fill="C6D9F1" w:themeFill="text2" w:themeFillTint="33"/>
          </w:tcPr>
          <w:p w:rsidR="00316AF9" w:rsidRPr="0054433E" w:rsidRDefault="00316AF9" w:rsidP="00717523">
            <w:pPr>
              <w:contextualSpacing/>
              <w:jc w:val="center"/>
              <w:rPr>
                <w:b/>
                <w:color w:val="0051BA"/>
                <w:sz w:val="20"/>
              </w:rPr>
            </w:pPr>
            <w:r w:rsidRPr="0054433E">
              <w:rPr>
                <w:b/>
                <w:color w:val="0051BA"/>
                <w:sz w:val="20"/>
              </w:rPr>
              <w:t>Description</w:t>
            </w:r>
          </w:p>
        </w:tc>
      </w:tr>
      <w:tr w:rsidR="00316AF9" w:rsidRPr="0054433E" w:rsidTr="00316AF9">
        <w:tc>
          <w:tcPr>
            <w:tcW w:w="1781" w:type="dxa"/>
            <w:vMerge w:val="restart"/>
            <w:shd w:val="clear" w:color="auto" w:fill="auto"/>
          </w:tcPr>
          <w:p w:rsidR="00316AF9" w:rsidRPr="0054433E" w:rsidRDefault="00316AF9" w:rsidP="00717523">
            <w:pPr>
              <w:pStyle w:val="BodyText"/>
              <w:ind w:left="0"/>
              <w:jc w:val="left"/>
              <w:rPr>
                <w:sz w:val="20"/>
              </w:rPr>
            </w:pPr>
            <w:r w:rsidRPr="0054433E">
              <w:rPr>
                <w:sz w:val="20"/>
              </w:rPr>
              <w:t>002 – Month</w:t>
            </w:r>
          </w:p>
        </w:tc>
        <w:tc>
          <w:tcPr>
            <w:tcW w:w="1781" w:type="dxa"/>
            <w:shd w:val="clear" w:color="auto" w:fill="auto"/>
          </w:tcPr>
          <w:p w:rsidR="00316AF9" w:rsidRPr="0054433E" w:rsidRDefault="00316AF9" w:rsidP="00717523">
            <w:pPr>
              <w:pStyle w:val="BodyText"/>
              <w:ind w:left="0"/>
              <w:jc w:val="center"/>
              <w:rPr>
                <w:sz w:val="20"/>
              </w:rPr>
            </w:pPr>
            <w:r w:rsidRPr="0054433E">
              <w:rPr>
                <w:sz w:val="20"/>
              </w:rPr>
              <w:t>001</w:t>
            </w:r>
          </w:p>
        </w:tc>
        <w:tc>
          <w:tcPr>
            <w:tcW w:w="4862" w:type="dxa"/>
            <w:shd w:val="clear" w:color="auto" w:fill="auto"/>
          </w:tcPr>
          <w:p w:rsidR="00316AF9" w:rsidRPr="0054433E" w:rsidRDefault="00316AF9" w:rsidP="00717523">
            <w:pPr>
              <w:pStyle w:val="BodyText"/>
              <w:ind w:left="0"/>
              <w:jc w:val="left"/>
              <w:rPr>
                <w:sz w:val="20"/>
              </w:rPr>
            </w:pPr>
            <w:r w:rsidRPr="0054433E">
              <w:rPr>
                <w:sz w:val="20"/>
              </w:rPr>
              <w:t>January</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002</w:t>
            </w:r>
          </w:p>
        </w:tc>
        <w:tc>
          <w:tcPr>
            <w:tcW w:w="4862" w:type="dxa"/>
            <w:shd w:val="clear" w:color="auto" w:fill="auto"/>
          </w:tcPr>
          <w:p w:rsidR="00316AF9" w:rsidRPr="0054433E" w:rsidRDefault="00316AF9" w:rsidP="00717523">
            <w:pPr>
              <w:pStyle w:val="BodyText"/>
              <w:ind w:left="0"/>
              <w:jc w:val="left"/>
              <w:rPr>
                <w:sz w:val="20"/>
              </w:rPr>
            </w:pPr>
            <w:r w:rsidRPr="0054433E">
              <w:rPr>
                <w:sz w:val="20"/>
              </w:rPr>
              <w:t>February</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003</w:t>
            </w:r>
          </w:p>
        </w:tc>
        <w:tc>
          <w:tcPr>
            <w:tcW w:w="4862" w:type="dxa"/>
            <w:shd w:val="clear" w:color="auto" w:fill="auto"/>
          </w:tcPr>
          <w:p w:rsidR="00316AF9" w:rsidRPr="0054433E" w:rsidRDefault="00316AF9" w:rsidP="00717523">
            <w:pPr>
              <w:pStyle w:val="BodyText"/>
              <w:ind w:left="0"/>
              <w:jc w:val="left"/>
              <w:rPr>
                <w:sz w:val="20"/>
              </w:rPr>
            </w:pPr>
            <w:r w:rsidRPr="0054433E">
              <w:rPr>
                <w:sz w:val="20"/>
              </w:rPr>
              <w:t>March</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004</w:t>
            </w:r>
          </w:p>
        </w:tc>
        <w:tc>
          <w:tcPr>
            <w:tcW w:w="4862" w:type="dxa"/>
            <w:shd w:val="clear" w:color="auto" w:fill="auto"/>
          </w:tcPr>
          <w:p w:rsidR="00316AF9" w:rsidRPr="0054433E" w:rsidRDefault="00316AF9" w:rsidP="00717523">
            <w:pPr>
              <w:pStyle w:val="BodyText"/>
              <w:ind w:left="0"/>
              <w:jc w:val="left"/>
              <w:rPr>
                <w:sz w:val="20"/>
              </w:rPr>
            </w:pPr>
            <w:r w:rsidRPr="0054433E">
              <w:rPr>
                <w:sz w:val="20"/>
              </w:rPr>
              <w:t>April</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005</w:t>
            </w:r>
          </w:p>
        </w:tc>
        <w:tc>
          <w:tcPr>
            <w:tcW w:w="4862" w:type="dxa"/>
            <w:shd w:val="clear" w:color="auto" w:fill="auto"/>
          </w:tcPr>
          <w:p w:rsidR="00316AF9" w:rsidRPr="0054433E" w:rsidRDefault="00316AF9" w:rsidP="00717523">
            <w:pPr>
              <w:pStyle w:val="BodyText"/>
              <w:ind w:left="0"/>
              <w:jc w:val="left"/>
              <w:rPr>
                <w:sz w:val="20"/>
              </w:rPr>
            </w:pPr>
            <w:r w:rsidRPr="0054433E">
              <w:rPr>
                <w:sz w:val="20"/>
              </w:rPr>
              <w:t>May</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006</w:t>
            </w:r>
          </w:p>
        </w:tc>
        <w:tc>
          <w:tcPr>
            <w:tcW w:w="4862" w:type="dxa"/>
            <w:shd w:val="clear" w:color="auto" w:fill="auto"/>
          </w:tcPr>
          <w:p w:rsidR="00316AF9" w:rsidRPr="0054433E" w:rsidRDefault="00316AF9" w:rsidP="00717523">
            <w:pPr>
              <w:pStyle w:val="BodyText"/>
              <w:ind w:left="0"/>
              <w:jc w:val="left"/>
              <w:rPr>
                <w:sz w:val="20"/>
              </w:rPr>
            </w:pPr>
            <w:r w:rsidRPr="0054433E">
              <w:rPr>
                <w:sz w:val="20"/>
              </w:rPr>
              <w:t>June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007</w:t>
            </w:r>
          </w:p>
        </w:tc>
        <w:tc>
          <w:tcPr>
            <w:tcW w:w="4862" w:type="dxa"/>
            <w:shd w:val="clear" w:color="auto" w:fill="auto"/>
          </w:tcPr>
          <w:p w:rsidR="00316AF9" w:rsidRPr="0054433E" w:rsidRDefault="00316AF9" w:rsidP="00717523">
            <w:pPr>
              <w:pStyle w:val="BodyText"/>
              <w:ind w:left="0"/>
              <w:jc w:val="left"/>
              <w:rPr>
                <w:sz w:val="20"/>
              </w:rPr>
            </w:pPr>
            <w:r w:rsidRPr="0054433E">
              <w:rPr>
                <w:sz w:val="20"/>
              </w:rPr>
              <w:t>July</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008</w:t>
            </w:r>
          </w:p>
        </w:tc>
        <w:tc>
          <w:tcPr>
            <w:tcW w:w="4862" w:type="dxa"/>
            <w:shd w:val="clear" w:color="auto" w:fill="auto"/>
          </w:tcPr>
          <w:p w:rsidR="00316AF9" w:rsidRPr="0054433E" w:rsidRDefault="00316AF9" w:rsidP="00717523">
            <w:pPr>
              <w:pStyle w:val="BodyText"/>
              <w:ind w:left="0"/>
              <w:jc w:val="left"/>
              <w:rPr>
                <w:sz w:val="20"/>
              </w:rPr>
            </w:pPr>
            <w:r w:rsidRPr="0054433E">
              <w:rPr>
                <w:sz w:val="20"/>
              </w:rPr>
              <w:t>August</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009</w:t>
            </w:r>
          </w:p>
        </w:tc>
        <w:tc>
          <w:tcPr>
            <w:tcW w:w="4862" w:type="dxa"/>
            <w:shd w:val="clear" w:color="auto" w:fill="auto"/>
          </w:tcPr>
          <w:p w:rsidR="00316AF9" w:rsidRPr="0054433E" w:rsidRDefault="00316AF9" w:rsidP="00717523">
            <w:pPr>
              <w:pStyle w:val="BodyText"/>
              <w:ind w:left="0"/>
              <w:jc w:val="left"/>
              <w:rPr>
                <w:sz w:val="20"/>
              </w:rPr>
            </w:pPr>
            <w:r w:rsidRPr="0054433E">
              <w:rPr>
                <w:sz w:val="20"/>
              </w:rPr>
              <w:t>September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010</w:t>
            </w:r>
          </w:p>
        </w:tc>
        <w:tc>
          <w:tcPr>
            <w:tcW w:w="4862" w:type="dxa"/>
            <w:shd w:val="clear" w:color="auto" w:fill="auto"/>
          </w:tcPr>
          <w:p w:rsidR="00316AF9" w:rsidRPr="0054433E" w:rsidRDefault="00316AF9" w:rsidP="00717523">
            <w:pPr>
              <w:pStyle w:val="BodyText"/>
              <w:ind w:left="0"/>
              <w:jc w:val="left"/>
              <w:rPr>
                <w:sz w:val="20"/>
              </w:rPr>
            </w:pPr>
            <w:r w:rsidRPr="0054433E">
              <w:rPr>
                <w:sz w:val="20"/>
              </w:rPr>
              <w:t>October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011</w:t>
            </w:r>
          </w:p>
        </w:tc>
        <w:tc>
          <w:tcPr>
            <w:tcW w:w="4862" w:type="dxa"/>
            <w:shd w:val="clear" w:color="auto" w:fill="auto"/>
          </w:tcPr>
          <w:p w:rsidR="00316AF9" w:rsidRPr="0054433E" w:rsidRDefault="00316AF9" w:rsidP="00717523">
            <w:pPr>
              <w:pStyle w:val="BodyText"/>
              <w:ind w:left="0"/>
              <w:jc w:val="left"/>
              <w:rPr>
                <w:sz w:val="20"/>
              </w:rPr>
            </w:pPr>
            <w:r w:rsidRPr="0054433E">
              <w:rPr>
                <w:sz w:val="20"/>
              </w:rPr>
              <w:t>November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012</w:t>
            </w:r>
          </w:p>
        </w:tc>
        <w:tc>
          <w:tcPr>
            <w:tcW w:w="4862" w:type="dxa"/>
            <w:shd w:val="clear" w:color="auto" w:fill="auto"/>
          </w:tcPr>
          <w:p w:rsidR="00316AF9" w:rsidRPr="0054433E" w:rsidRDefault="00316AF9" w:rsidP="00717523">
            <w:pPr>
              <w:pStyle w:val="BodyText"/>
              <w:ind w:left="0"/>
              <w:jc w:val="left"/>
              <w:rPr>
                <w:sz w:val="20"/>
              </w:rPr>
            </w:pPr>
            <w:r w:rsidRPr="0054433E">
              <w:rPr>
                <w:sz w:val="20"/>
              </w:rPr>
              <w:t>December</w:t>
            </w:r>
          </w:p>
        </w:tc>
      </w:tr>
      <w:tr w:rsidR="00316AF9" w:rsidRPr="001917B1" w:rsidTr="00316AF9">
        <w:tc>
          <w:tcPr>
            <w:tcW w:w="1781" w:type="dxa"/>
            <w:vMerge w:val="restart"/>
            <w:shd w:val="clear" w:color="auto" w:fill="auto"/>
          </w:tcPr>
          <w:p w:rsidR="00316AF9" w:rsidRPr="001917B1" w:rsidRDefault="00316AF9" w:rsidP="00717523">
            <w:pPr>
              <w:pStyle w:val="BodyText"/>
              <w:ind w:left="0"/>
              <w:jc w:val="left"/>
              <w:rPr>
                <w:color w:val="808080" w:themeColor="background1" w:themeShade="80"/>
                <w:sz w:val="20"/>
              </w:rPr>
            </w:pPr>
            <w:r w:rsidRPr="001917B1">
              <w:rPr>
                <w:color w:val="808080" w:themeColor="background1" w:themeShade="80"/>
                <w:sz w:val="20"/>
              </w:rPr>
              <w:t>003 – Season</w:t>
            </w:r>
          </w:p>
        </w:tc>
        <w:tc>
          <w:tcPr>
            <w:tcW w:w="1781" w:type="dxa"/>
            <w:shd w:val="clear" w:color="auto" w:fill="auto"/>
          </w:tcPr>
          <w:p w:rsidR="00316AF9" w:rsidRPr="001917B1" w:rsidRDefault="00316AF9" w:rsidP="00717523">
            <w:pPr>
              <w:pStyle w:val="BodyText"/>
              <w:ind w:left="0"/>
              <w:jc w:val="center"/>
              <w:rPr>
                <w:color w:val="808080" w:themeColor="background1" w:themeShade="80"/>
                <w:sz w:val="20"/>
              </w:rPr>
            </w:pPr>
            <w:r w:rsidRPr="001917B1">
              <w:rPr>
                <w:color w:val="808080" w:themeColor="background1" w:themeShade="80"/>
                <w:sz w:val="20"/>
              </w:rPr>
              <w:t>001</w:t>
            </w:r>
          </w:p>
        </w:tc>
        <w:tc>
          <w:tcPr>
            <w:tcW w:w="4862" w:type="dxa"/>
            <w:shd w:val="clear" w:color="auto" w:fill="auto"/>
          </w:tcPr>
          <w:p w:rsidR="00316AF9" w:rsidRPr="001917B1" w:rsidRDefault="00316AF9" w:rsidP="00717523">
            <w:pPr>
              <w:pStyle w:val="BodyText"/>
              <w:ind w:left="0"/>
              <w:jc w:val="left"/>
              <w:rPr>
                <w:color w:val="808080" w:themeColor="background1" w:themeShade="80"/>
                <w:sz w:val="20"/>
              </w:rPr>
            </w:pPr>
            <w:r w:rsidRPr="001917B1">
              <w:rPr>
                <w:color w:val="808080" w:themeColor="background1" w:themeShade="80"/>
                <w:sz w:val="20"/>
              </w:rPr>
              <w:t>Spring</w:t>
            </w:r>
          </w:p>
        </w:tc>
      </w:tr>
      <w:tr w:rsidR="00316AF9" w:rsidRPr="001917B1" w:rsidTr="00316AF9">
        <w:tc>
          <w:tcPr>
            <w:tcW w:w="1781" w:type="dxa"/>
            <w:vMerge/>
            <w:shd w:val="clear" w:color="auto" w:fill="auto"/>
          </w:tcPr>
          <w:p w:rsidR="00316AF9" w:rsidRPr="001917B1" w:rsidRDefault="00316AF9" w:rsidP="00717523">
            <w:pPr>
              <w:pStyle w:val="BodyText"/>
              <w:ind w:left="0"/>
              <w:jc w:val="left"/>
              <w:rPr>
                <w:color w:val="808080" w:themeColor="background1" w:themeShade="80"/>
                <w:sz w:val="20"/>
              </w:rPr>
            </w:pPr>
          </w:p>
        </w:tc>
        <w:tc>
          <w:tcPr>
            <w:tcW w:w="1781" w:type="dxa"/>
            <w:shd w:val="clear" w:color="auto" w:fill="auto"/>
          </w:tcPr>
          <w:p w:rsidR="00316AF9" w:rsidRPr="001917B1" w:rsidRDefault="00316AF9" w:rsidP="00717523">
            <w:pPr>
              <w:pStyle w:val="BodyText"/>
              <w:ind w:left="0"/>
              <w:jc w:val="center"/>
              <w:rPr>
                <w:color w:val="808080" w:themeColor="background1" w:themeShade="80"/>
                <w:sz w:val="20"/>
              </w:rPr>
            </w:pPr>
            <w:r w:rsidRPr="001917B1">
              <w:rPr>
                <w:color w:val="808080" w:themeColor="background1" w:themeShade="80"/>
                <w:sz w:val="20"/>
              </w:rPr>
              <w:t>002</w:t>
            </w:r>
          </w:p>
        </w:tc>
        <w:tc>
          <w:tcPr>
            <w:tcW w:w="4862" w:type="dxa"/>
            <w:shd w:val="clear" w:color="auto" w:fill="auto"/>
          </w:tcPr>
          <w:p w:rsidR="00316AF9" w:rsidRPr="001917B1" w:rsidRDefault="00316AF9" w:rsidP="00717523">
            <w:pPr>
              <w:pStyle w:val="BodyText"/>
              <w:ind w:left="0"/>
              <w:jc w:val="left"/>
              <w:rPr>
                <w:color w:val="808080" w:themeColor="background1" w:themeShade="80"/>
                <w:sz w:val="20"/>
              </w:rPr>
            </w:pPr>
            <w:r w:rsidRPr="001917B1">
              <w:rPr>
                <w:color w:val="808080" w:themeColor="background1" w:themeShade="80"/>
                <w:sz w:val="20"/>
              </w:rPr>
              <w:t>Summer</w:t>
            </w:r>
          </w:p>
        </w:tc>
      </w:tr>
      <w:tr w:rsidR="00316AF9" w:rsidRPr="001917B1" w:rsidTr="00316AF9">
        <w:tc>
          <w:tcPr>
            <w:tcW w:w="1781" w:type="dxa"/>
            <w:vMerge/>
            <w:shd w:val="clear" w:color="auto" w:fill="auto"/>
          </w:tcPr>
          <w:p w:rsidR="00316AF9" w:rsidRPr="001917B1" w:rsidRDefault="00316AF9" w:rsidP="00717523">
            <w:pPr>
              <w:pStyle w:val="BodyText"/>
              <w:ind w:left="0"/>
              <w:jc w:val="left"/>
              <w:rPr>
                <w:color w:val="808080" w:themeColor="background1" w:themeShade="80"/>
                <w:sz w:val="20"/>
              </w:rPr>
            </w:pPr>
          </w:p>
        </w:tc>
        <w:tc>
          <w:tcPr>
            <w:tcW w:w="1781" w:type="dxa"/>
            <w:shd w:val="clear" w:color="auto" w:fill="auto"/>
          </w:tcPr>
          <w:p w:rsidR="00316AF9" w:rsidRPr="001917B1" w:rsidRDefault="00316AF9" w:rsidP="00717523">
            <w:pPr>
              <w:pStyle w:val="BodyText"/>
              <w:ind w:left="0"/>
              <w:jc w:val="center"/>
              <w:rPr>
                <w:color w:val="808080" w:themeColor="background1" w:themeShade="80"/>
                <w:sz w:val="20"/>
              </w:rPr>
            </w:pPr>
            <w:r w:rsidRPr="001917B1">
              <w:rPr>
                <w:color w:val="808080" w:themeColor="background1" w:themeShade="80"/>
                <w:sz w:val="20"/>
              </w:rPr>
              <w:t>003</w:t>
            </w:r>
          </w:p>
        </w:tc>
        <w:tc>
          <w:tcPr>
            <w:tcW w:w="4862" w:type="dxa"/>
            <w:shd w:val="clear" w:color="auto" w:fill="auto"/>
          </w:tcPr>
          <w:p w:rsidR="00316AF9" w:rsidRPr="001917B1" w:rsidRDefault="00316AF9" w:rsidP="00717523">
            <w:pPr>
              <w:pStyle w:val="BodyText"/>
              <w:ind w:left="0"/>
              <w:jc w:val="left"/>
              <w:rPr>
                <w:color w:val="808080" w:themeColor="background1" w:themeShade="80"/>
                <w:sz w:val="20"/>
              </w:rPr>
            </w:pPr>
            <w:r w:rsidRPr="001917B1">
              <w:rPr>
                <w:color w:val="808080" w:themeColor="background1" w:themeShade="80"/>
                <w:sz w:val="20"/>
              </w:rPr>
              <w:t>Autumn</w:t>
            </w:r>
          </w:p>
        </w:tc>
      </w:tr>
      <w:tr w:rsidR="00316AF9" w:rsidRPr="001917B1" w:rsidTr="00316AF9">
        <w:tc>
          <w:tcPr>
            <w:tcW w:w="1781" w:type="dxa"/>
            <w:vMerge/>
            <w:shd w:val="clear" w:color="auto" w:fill="auto"/>
          </w:tcPr>
          <w:p w:rsidR="00316AF9" w:rsidRPr="001917B1" w:rsidRDefault="00316AF9" w:rsidP="00717523">
            <w:pPr>
              <w:pStyle w:val="BodyText"/>
              <w:ind w:left="0"/>
              <w:jc w:val="left"/>
              <w:rPr>
                <w:color w:val="808080" w:themeColor="background1" w:themeShade="80"/>
                <w:sz w:val="20"/>
              </w:rPr>
            </w:pPr>
          </w:p>
        </w:tc>
        <w:tc>
          <w:tcPr>
            <w:tcW w:w="1781" w:type="dxa"/>
            <w:shd w:val="clear" w:color="auto" w:fill="auto"/>
          </w:tcPr>
          <w:p w:rsidR="00316AF9" w:rsidRPr="001917B1" w:rsidRDefault="00316AF9" w:rsidP="00717523">
            <w:pPr>
              <w:pStyle w:val="BodyText"/>
              <w:ind w:left="0"/>
              <w:jc w:val="center"/>
              <w:rPr>
                <w:color w:val="808080" w:themeColor="background1" w:themeShade="80"/>
                <w:sz w:val="20"/>
              </w:rPr>
            </w:pPr>
            <w:r w:rsidRPr="001917B1">
              <w:rPr>
                <w:color w:val="808080" w:themeColor="background1" w:themeShade="80"/>
                <w:sz w:val="20"/>
              </w:rPr>
              <w:t>004</w:t>
            </w:r>
          </w:p>
        </w:tc>
        <w:tc>
          <w:tcPr>
            <w:tcW w:w="4862" w:type="dxa"/>
            <w:shd w:val="clear" w:color="auto" w:fill="auto"/>
          </w:tcPr>
          <w:p w:rsidR="00316AF9" w:rsidRPr="001917B1" w:rsidRDefault="00316AF9" w:rsidP="00717523">
            <w:pPr>
              <w:pStyle w:val="BodyText"/>
              <w:ind w:left="0"/>
              <w:jc w:val="left"/>
              <w:rPr>
                <w:color w:val="808080" w:themeColor="background1" w:themeShade="80"/>
                <w:sz w:val="20"/>
              </w:rPr>
            </w:pPr>
            <w:r w:rsidRPr="001917B1">
              <w:rPr>
                <w:color w:val="808080" w:themeColor="background1" w:themeShade="80"/>
                <w:sz w:val="20"/>
              </w:rPr>
              <w:t>Winter</w:t>
            </w:r>
          </w:p>
        </w:tc>
      </w:tr>
      <w:tr w:rsidR="00316AF9" w:rsidRPr="0054433E" w:rsidTr="00316AF9">
        <w:tc>
          <w:tcPr>
            <w:tcW w:w="1781" w:type="dxa"/>
            <w:vMerge w:val="restart"/>
            <w:shd w:val="clear" w:color="auto" w:fill="auto"/>
          </w:tcPr>
          <w:p w:rsidR="00316AF9" w:rsidRPr="0054433E" w:rsidRDefault="00316AF9" w:rsidP="00717523">
            <w:pPr>
              <w:pStyle w:val="BodyText"/>
              <w:ind w:left="0"/>
              <w:jc w:val="left"/>
              <w:rPr>
                <w:sz w:val="20"/>
              </w:rPr>
            </w:pPr>
            <w:r w:rsidRPr="0054433E">
              <w:rPr>
                <w:sz w:val="20"/>
              </w:rPr>
              <w:t>004 – Uniform Paint Scheme</w:t>
            </w:r>
          </w:p>
        </w:tc>
        <w:tc>
          <w:tcPr>
            <w:tcW w:w="1781" w:type="dxa"/>
            <w:shd w:val="clear" w:color="auto" w:fill="auto"/>
          </w:tcPr>
          <w:p w:rsidR="00316AF9" w:rsidRPr="0054433E" w:rsidRDefault="00316AF9" w:rsidP="00717523">
            <w:pPr>
              <w:pStyle w:val="BodyText"/>
              <w:ind w:left="0"/>
              <w:jc w:val="center"/>
              <w:rPr>
                <w:sz w:val="20"/>
              </w:rPr>
            </w:pPr>
            <w:r w:rsidRPr="0054433E">
              <w:rPr>
                <w:sz w:val="20"/>
              </w:rPr>
              <w:t>001</w:t>
            </w:r>
          </w:p>
        </w:tc>
        <w:tc>
          <w:tcPr>
            <w:tcW w:w="4862" w:type="dxa"/>
            <w:shd w:val="clear" w:color="auto" w:fill="auto"/>
          </w:tcPr>
          <w:p w:rsidR="00316AF9" w:rsidRPr="0054433E" w:rsidRDefault="00316AF9" w:rsidP="00717523">
            <w:pPr>
              <w:pStyle w:val="BodyText"/>
              <w:ind w:left="0"/>
              <w:jc w:val="left"/>
              <w:rPr>
                <w:sz w:val="20"/>
              </w:rPr>
            </w:pPr>
            <w:r w:rsidRPr="0054433E">
              <w:rPr>
                <w:sz w:val="20"/>
              </w:rPr>
              <w:t>Grey</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002</w:t>
            </w:r>
          </w:p>
        </w:tc>
        <w:tc>
          <w:tcPr>
            <w:tcW w:w="4862" w:type="dxa"/>
            <w:shd w:val="clear" w:color="auto" w:fill="auto"/>
          </w:tcPr>
          <w:p w:rsidR="00316AF9" w:rsidRPr="0054433E" w:rsidRDefault="00316AF9" w:rsidP="00717523">
            <w:pPr>
              <w:pStyle w:val="BodyText"/>
              <w:ind w:left="0"/>
              <w:jc w:val="left"/>
              <w:rPr>
                <w:sz w:val="20"/>
              </w:rPr>
            </w:pPr>
            <w:r w:rsidRPr="0054433E">
              <w:rPr>
                <w:sz w:val="20"/>
              </w:rPr>
              <w:t>White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003</w:t>
            </w:r>
          </w:p>
        </w:tc>
        <w:tc>
          <w:tcPr>
            <w:tcW w:w="4862" w:type="dxa"/>
            <w:shd w:val="clear" w:color="auto" w:fill="auto"/>
          </w:tcPr>
          <w:p w:rsidR="00316AF9" w:rsidRPr="0054433E" w:rsidRDefault="00316AF9" w:rsidP="00717523">
            <w:pPr>
              <w:pStyle w:val="BodyText"/>
              <w:ind w:left="0"/>
              <w:jc w:val="left"/>
              <w:rPr>
                <w:sz w:val="20"/>
              </w:rPr>
            </w:pPr>
            <w:r w:rsidRPr="0054433E">
              <w:rPr>
                <w:sz w:val="20"/>
              </w:rPr>
              <w:t>Green</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004</w:t>
            </w:r>
          </w:p>
        </w:tc>
        <w:tc>
          <w:tcPr>
            <w:tcW w:w="4862" w:type="dxa"/>
            <w:shd w:val="clear" w:color="auto" w:fill="auto"/>
          </w:tcPr>
          <w:p w:rsidR="00316AF9" w:rsidRPr="0054433E" w:rsidRDefault="00316AF9" w:rsidP="00717523">
            <w:pPr>
              <w:pStyle w:val="BodyText"/>
              <w:ind w:left="0"/>
              <w:jc w:val="left"/>
              <w:rPr>
                <w:sz w:val="20"/>
              </w:rPr>
            </w:pPr>
            <w:r w:rsidRPr="0054433E">
              <w:rPr>
                <w:sz w:val="20"/>
              </w:rPr>
              <w:t>Black</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005</w:t>
            </w:r>
          </w:p>
        </w:tc>
        <w:tc>
          <w:tcPr>
            <w:tcW w:w="4862" w:type="dxa"/>
            <w:shd w:val="clear" w:color="auto" w:fill="auto"/>
          </w:tcPr>
          <w:p w:rsidR="00316AF9" w:rsidRPr="0054433E" w:rsidRDefault="00316AF9" w:rsidP="00717523">
            <w:pPr>
              <w:pStyle w:val="BodyText"/>
              <w:ind w:left="0"/>
              <w:jc w:val="left"/>
              <w:rPr>
                <w:sz w:val="20"/>
              </w:rPr>
            </w:pPr>
            <w:r w:rsidRPr="0054433E">
              <w:rPr>
                <w:sz w:val="20"/>
              </w:rPr>
              <w:t>Beige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006</w:t>
            </w:r>
          </w:p>
        </w:tc>
        <w:tc>
          <w:tcPr>
            <w:tcW w:w="4862" w:type="dxa"/>
            <w:shd w:val="clear" w:color="auto" w:fill="auto"/>
          </w:tcPr>
          <w:p w:rsidR="00316AF9" w:rsidRPr="0054433E" w:rsidRDefault="00316AF9" w:rsidP="00717523">
            <w:pPr>
              <w:pStyle w:val="BodyText"/>
              <w:ind w:left="0"/>
              <w:jc w:val="left"/>
              <w:rPr>
                <w:sz w:val="20"/>
              </w:rPr>
            </w:pPr>
            <w:r w:rsidRPr="0054433E">
              <w:rPr>
                <w:sz w:val="20"/>
              </w:rPr>
              <w:t>Blue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007</w:t>
            </w:r>
          </w:p>
        </w:tc>
        <w:tc>
          <w:tcPr>
            <w:tcW w:w="4862" w:type="dxa"/>
            <w:shd w:val="clear" w:color="auto" w:fill="auto"/>
          </w:tcPr>
          <w:p w:rsidR="00316AF9" w:rsidRPr="0054433E" w:rsidRDefault="00316AF9" w:rsidP="00717523">
            <w:pPr>
              <w:pStyle w:val="BodyText"/>
              <w:ind w:left="0"/>
              <w:jc w:val="left"/>
              <w:rPr>
                <w:sz w:val="20"/>
              </w:rPr>
            </w:pPr>
            <w:r w:rsidRPr="0054433E">
              <w:rPr>
                <w:sz w:val="20"/>
              </w:rPr>
              <w:t>Red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008</w:t>
            </w:r>
          </w:p>
        </w:tc>
        <w:tc>
          <w:tcPr>
            <w:tcW w:w="4862" w:type="dxa"/>
            <w:shd w:val="clear" w:color="auto" w:fill="auto"/>
          </w:tcPr>
          <w:p w:rsidR="00316AF9" w:rsidRPr="0054433E" w:rsidRDefault="00316AF9" w:rsidP="00717523">
            <w:pPr>
              <w:pStyle w:val="BodyText"/>
              <w:ind w:left="0"/>
              <w:jc w:val="left"/>
              <w:rPr>
                <w:sz w:val="20"/>
              </w:rPr>
            </w:pPr>
            <w:r w:rsidRPr="0054433E">
              <w:rPr>
                <w:sz w:val="20"/>
              </w:rPr>
              <w:t>Yellow</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009</w:t>
            </w:r>
          </w:p>
        </w:tc>
        <w:tc>
          <w:tcPr>
            <w:tcW w:w="4862" w:type="dxa"/>
            <w:shd w:val="clear" w:color="auto" w:fill="auto"/>
          </w:tcPr>
          <w:p w:rsidR="00316AF9" w:rsidRPr="0054433E" w:rsidRDefault="00316AF9" w:rsidP="00717523">
            <w:pPr>
              <w:pStyle w:val="BodyText"/>
              <w:ind w:left="0"/>
              <w:jc w:val="left"/>
              <w:rPr>
                <w:sz w:val="20"/>
              </w:rPr>
            </w:pPr>
            <w:r w:rsidRPr="0054433E">
              <w:rPr>
                <w:sz w:val="20"/>
              </w:rPr>
              <w:t>Brown</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010</w:t>
            </w:r>
          </w:p>
        </w:tc>
        <w:tc>
          <w:tcPr>
            <w:tcW w:w="4862" w:type="dxa"/>
            <w:shd w:val="clear" w:color="auto" w:fill="auto"/>
          </w:tcPr>
          <w:p w:rsidR="00316AF9" w:rsidRPr="0054433E" w:rsidRDefault="00316AF9" w:rsidP="00717523">
            <w:pPr>
              <w:pStyle w:val="BodyText"/>
              <w:ind w:left="0"/>
              <w:jc w:val="left"/>
              <w:rPr>
                <w:sz w:val="20"/>
              </w:rPr>
            </w:pPr>
            <w:r w:rsidRPr="0054433E">
              <w:rPr>
                <w:sz w:val="20"/>
              </w:rPr>
              <w:t>Pink</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011</w:t>
            </w:r>
          </w:p>
        </w:tc>
        <w:tc>
          <w:tcPr>
            <w:tcW w:w="4862" w:type="dxa"/>
            <w:shd w:val="clear" w:color="auto" w:fill="auto"/>
          </w:tcPr>
          <w:p w:rsidR="00316AF9" w:rsidRPr="0054433E" w:rsidRDefault="00316AF9" w:rsidP="00717523">
            <w:pPr>
              <w:pStyle w:val="BodyText"/>
              <w:ind w:left="0"/>
              <w:jc w:val="left"/>
              <w:rPr>
                <w:sz w:val="20"/>
              </w:rPr>
            </w:pPr>
            <w:r w:rsidRPr="0054433E">
              <w:rPr>
                <w:sz w:val="20"/>
              </w:rPr>
              <w:t>Purple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012</w:t>
            </w:r>
          </w:p>
        </w:tc>
        <w:tc>
          <w:tcPr>
            <w:tcW w:w="4862" w:type="dxa"/>
            <w:shd w:val="clear" w:color="auto" w:fill="auto"/>
          </w:tcPr>
          <w:p w:rsidR="00316AF9" w:rsidRPr="0054433E" w:rsidRDefault="00316AF9" w:rsidP="00717523">
            <w:pPr>
              <w:pStyle w:val="BodyText"/>
              <w:ind w:left="0"/>
              <w:jc w:val="left"/>
              <w:rPr>
                <w:sz w:val="20"/>
              </w:rPr>
            </w:pPr>
            <w:r w:rsidRPr="0054433E">
              <w:rPr>
                <w:sz w:val="20"/>
              </w:rPr>
              <w:t>Burgundy</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013</w:t>
            </w:r>
          </w:p>
        </w:tc>
        <w:tc>
          <w:tcPr>
            <w:tcW w:w="4862" w:type="dxa"/>
            <w:shd w:val="clear" w:color="auto" w:fill="auto"/>
          </w:tcPr>
          <w:p w:rsidR="00316AF9" w:rsidRPr="0054433E" w:rsidRDefault="00316AF9" w:rsidP="00717523">
            <w:pPr>
              <w:pStyle w:val="BodyText"/>
              <w:ind w:left="0"/>
              <w:jc w:val="left"/>
              <w:rPr>
                <w:sz w:val="20"/>
              </w:rPr>
            </w:pPr>
            <w:r w:rsidRPr="0054433E">
              <w:rPr>
                <w:sz w:val="20"/>
              </w:rPr>
              <w:t>Orange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014</w:t>
            </w:r>
          </w:p>
        </w:tc>
        <w:tc>
          <w:tcPr>
            <w:tcW w:w="4862" w:type="dxa"/>
            <w:shd w:val="clear" w:color="auto" w:fill="auto"/>
          </w:tcPr>
          <w:p w:rsidR="00316AF9" w:rsidRPr="0054433E" w:rsidRDefault="00316AF9" w:rsidP="00717523">
            <w:pPr>
              <w:pStyle w:val="BodyText"/>
              <w:ind w:left="0"/>
              <w:jc w:val="left"/>
              <w:rPr>
                <w:sz w:val="20"/>
              </w:rPr>
            </w:pPr>
            <w:r w:rsidRPr="0054433E">
              <w:rPr>
                <w:sz w:val="20"/>
              </w:rPr>
              <w:t>Light Blue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015</w:t>
            </w:r>
          </w:p>
        </w:tc>
        <w:tc>
          <w:tcPr>
            <w:tcW w:w="4862" w:type="dxa"/>
            <w:shd w:val="clear" w:color="auto" w:fill="auto"/>
          </w:tcPr>
          <w:p w:rsidR="00316AF9" w:rsidRPr="0054433E" w:rsidRDefault="00316AF9" w:rsidP="00717523">
            <w:pPr>
              <w:pStyle w:val="BodyText"/>
              <w:ind w:left="0"/>
              <w:jc w:val="left"/>
              <w:rPr>
                <w:sz w:val="20"/>
              </w:rPr>
            </w:pPr>
            <w:r w:rsidRPr="0054433E">
              <w:rPr>
                <w:sz w:val="20"/>
              </w:rPr>
              <w:t>Khaki</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016</w:t>
            </w:r>
          </w:p>
        </w:tc>
        <w:tc>
          <w:tcPr>
            <w:tcW w:w="4862" w:type="dxa"/>
            <w:shd w:val="clear" w:color="auto" w:fill="auto"/>
          </w:tcPr>
          <w:p w:rsidR="00316AF9" w:rsidRPr="0054433E" w:rsidRDefault="00316AF9" w:rsidP="00717523">
            <w:pPr>
              <w:pStyle w:val="BodyText"/>
              <w:ind w:left="0"/>
              <w:jc w:val="left"/>
              <w:rPr>
                <w:sz w:val="20"/>
              </w:rPr>
            </w:pPr>
            <w:r w:rsidRPr="0054433E">
              <w:rPr>
                <w:sz w:val="20"/>
              </w:rPr>
              <w:t>Dark Grey</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017</w:t>
            </w:r>
          </w:p>
        </w:tc>
        <w:tc>
          <w:tcPr>
            <w:tcW w:w="4862" w:type="dxa"/>
            <w:shd w:val="clear" w:color="auto" w:fill="auto"/>
          </w:tcPr>
          <w:p w:rsidR="00316AF9" w:rsidRPr="0054433E" w:rsidRDefault="00316AF9" w:rsidP="00717523">
            <w:pPr>
              <w:pStyle w:val="BodyText"/>
              <w:ind w:left="0"/>
              <w:jc w:val="left"/>
              <w:rPr>
                <w:sz w:val="20"/>
              </w:rPr>
            </w:pPr>
            <w:r w:rsidRPr="0054433E">
              <w:rPr>
                <w:sz w:val="20"/>
              </w:rPr>
              <w:t>Amber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018</w:t>
            </w:r>
          </w:p>
        </w:tc>
        <w:tc>
          <w:tcPr>
            <w:tcW w:w="4862" w:type="dxa"/>
            <w:shd w:val="clear" w:color="auto" w:fill="auto"/>
          </w:tcPr>
          <w:p w:rsidR="00316AF9" w:rsidRPr="0054433E" w:rsidRDefault="00316AF9" w:rsidP="00717523">
            <w:pPr>
              <w:pStyle w:val="BodyText"/>
              <w:ind w:left="0"/>
              <w:jc w:val="left"/>
              <w:rPr>
                <w:sz w:val="20"/>
              </w:rPr>
            </w:pPr>
            <w:r w:rsidRPr="0054433E">
              <w:rPr>
                <w:sz w:val="20"/>
              </w:rPr>
              <w:t>Gold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019</w:t>
            </w:r>
          </w:p>
        </w:tc>
        <w:tc>
          <w:tcPr>
            <w:tcW w:w="4862" w:type="dxa"/>
            <w:shd w:val="clear" w:color="auto" w:fill="auto"/>
          </w:tcPr>
          <w:p w:rsidR="00316AF9" w:rsidRPr="0054433E" w:rsidRDefault="00316AF9" w:rsidP="00717523">
            <w:pPr>
              <w:pStyle w:val="BodyText"/>
              <w:ind w:left="0"/>
              <w:jc w:val="left"/>
              <w:rPr>
                <w:sz w:val="20"/>
              </w:rPr>
            </w:pPr>
            <w:r w:rsidRPr="0054433E">
              <w:rPr>
                <w:sz w:val="20"/>
              </w:rPr>
              <w:t>Silver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020</w:t>
            </w:r>
          </w:p>
        </w:tc>
        <w:tc>
          <w:tcPr>
            <w:tcW w:w="4862" w:type="dxa"/>
            <w:shd w:val="clear" w:color="auto" w:fill="auto"/>
          </w:tcPr>
          <w:p w:rsidR="00316AF9" w:rsidRPr="0054433E" w:rsidRDefault="00316AF9" w:rsidP="00717523">
            <w:pPr>
              <w:pStyle w:val="BodyText"/>
              <w:ind w:left="0"/>
              <w:jc w:val="left"/>
              <w:rPr>
                <w:sz w:val="20"/>
              </w:rPr>
            </w:pPr>
            <w:r w:rsidRPr="0054433E">
              <w:rPr>
                <w:sz w:val="20"/>
              </w:rPr>
              <w:t>Copper</w:t>
            </w:r>
          </w:p>
        </w:tc>
      </w:tr>
      <w:tr w:rsidR="00316AF9" w:rsidRPr="0054433E" w:rsidTr="00316AF9">
        <w:tc>
          <w:tcPr>
            <w:tcW w:w="1781" w:type="dxa"/>
            <w:vMerge w:val="restart"/>
            <w:shd w:val="clear" w:color="auto" w:fill="auto"/>
          </w:tcPr>
          <w:p w:rsidR="00316AF9" w:rsidRPr="0054433E" w:rsidRDefault="00316AF9" w:rsidP="00717523">
            <w:pPr>
              <w:pStyle w:val="BodyText"/>
              <w:ind w:left="0"/>
              <w:jc w:val="left"/>
              <w:rPr>
                <w:sz w:val="20"/>
              </w:rPr>
            </w:pPr>
            <w:r w:rsidRPr="0054433E">
              <w:rPr>
                <w:sz w:val="20"/>
              </w:rPr>
              <w:t>005 – Camouflage Paint Scheme</w:t>
            </w:r>
          </w:p>
        </w:tc>
        <w:tc>
          <w:tcPr>
            <w:tcW w:w="1781" w:type="dxa"/>
            <w:shd w:val="clear" w:color="auto" w:fill="auto"/>
          </w:tcPr>
          <w:p w:rsidR="00316AF9" w:rsidRPr="0054433E" w:rsidRDefault="00316AF9" w:rsidP="00717523">
            <w:pPr>
              <w:pStyle w:val="BodyText"/>
              <w:ind w:left="0"/>
              <w:jc w:val="center"/>
              <w:rPr>
                <w:sz w:val="20"/>
              </w:rPr>
            </w:pPr>
            <w:r w:rsidRPr="0054433E">
              <w:rPr>
                <w:sz w:val="20"/>
              </w:rPr>
              <w:t>001</w:t>
            </w:r>
          </w:p>
        </w:tc>
        <w:tc>
          <w:tcPr>
            <w:tcW w:w="4862" w:type="dxa"/>
            <w:shd w:val="clear" w:color="auto" w:fill="auto"/>
          </w:tcPr>
          <w:p w:rsidR="00316AF9" w:rsidRPr="0054433E" w:rsidRDefault="00316AF9" w:rsidP="00717523">
            <w:pPr>
              <w:pStyle w:val="BodyText"/>
              <w:ind w:left="0"/>
              <w:jc w:val="left"/>
              <w:rPr>
                <w:sz w:val="20"/>
              </w:rPr>
            </w:pPr>
            <w:r w:rsidRPr="0054433E">
              <w:rPr>
                <w:sz w:val="20"/>
              </w:rPr>
              <w:t>Desert</w:t>
            </w:r>
          </w:p>
        </w:tc>
      </w:tr>
      <w:tr w:rsidR="00316AF9" w:rsidRPr="0054433E" w:rsidTr="00316AF9">
        <w:tc>
          <w:tcPr>
            <w:tcW w:w="1781" w:type="dxa"/>
            <w:vMerge/>
            <w:shd w:val="clear" w:color="auto" w:fill="auto"/>
          </w:tcPr>
          <w:p w:rsidR="00316AF9" w:rsidRPr="0054433E" w:rsidRDefault="00316AF9" w:rsidP="00717523">
            <w:pPr>
              <w:pStyle w:val="BodyText"/>
              <w:ind w:left="0"/>
              <w:jc w:val="left"/>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002</w:t>
            </w:r>
          </w:p>
        </w:tc>
        <w:tc>
          <w:tcPr>
            <w:tcW w:w="4862" w:type="dxa"/>
            <w:shd w:val="clear" w:color="auto" w:fill="auto"/>
          </w:tcPr>
          <w:p w:rsidR="00316AF9" w:rsidRPr="0054433E" w:rsidRDefault="00316AF9" w:rsidP="00717523">
            <w:pPr>
              <w:pStyle w:val="BodyText"/>
              <w:ind w:left="0"/>
              <w:jc w:val="left"/>
              <w:rPr>
                <w:sz w:val="20"/>
              </w:rPr>
            </w:pPr>
            <w:r w:rsidRPr="0054433E">
              <w:rPr>
                <w:sz w:val="20"/>
              </w:rPr>
              <w:t>Winter</w:t>
            </w:r>
          </w:p>
        </w:tc>
      </w:tr>
      <w:tr w:rsidR="00316AF9" w:rsidRPr="0054433E" w:rsidTr="00316AF9">
        <w:tc>
          <w:tcPr>
            <w:tcW w:w="1781" w:type="dxa"/>
            <w:vMerge/>
            <w:shd w:val="clear" w:color="auto" w:fill="auto"/>
          </w:tcPr>
          <w:p w:rsidR="00316AF9" w:rsidRPr="0054433E" w:rsidRDefault="00316AF9" w:rsidP="00717523">
            <w:pPr>
              <w:pStyle w:val="BodyText"/>
              <w:ind w:left="0"/>
              <w:jc w:val="left"/>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003</w:t>
            </w:r>
          </w:p>
        </w:tc>
        <w:tc>
          <w:tcPr>
            <w:tcW w:w="4862" w:type="dxa"/>
            <w:shd w:val="clear" w:color="auto" w:fill="auto"/>
          </w:tcPr>
          <w:p w:rsidR="00316AF9" w:rsidRPr="0054433E" w:rsidRDefault="00316AF9" w:rsidP="00717523">
            <w:pPr>
              <w:pStyle w:val="BodyText"/>
              <w:ind w:left="0"/>
              <w:jc w:val="left"/>
              <w:rPr>
                <w:sz w:val="20"/>
              </w:rPr>
            </w:pPr>
            <w:r w:rsidRPr="0054433E">
              <w:rPr>
                <w:sz w:val="20"/>
              </w:rPr>
              <w:t>Forest</w:t>
            </w:r>
          </w:p>
        </w:tc>
      </w:tr>
      <w:tr w:rsidR="00316AF9" w:rsidRPr="0054433E" w:rsidTr="00316AF9">
        <w:tc>
          <w:tcPr>
            <w:tcW w:w="1781" w:type="dxa"/>
            <w:vMerge/>
            <w:shd w:val="clear" w:color="auto" w:fill="auto"/>
          </w:tcPr>
          <w:p w:rsidR="00316AF9" w:rsidRPr="0054433E" w:rsidRDefault="00316AF9" w:rsidP="00717523">
            <w:pPr>
              <w:pStyle w:val="BodyText"/>
              <w:ind w:left="0"/>
              <w:jc w:val="left"/>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004</w:t>
            </w:r>
          </w:p>
        </w:tc>
        <w:tc>
          <w:tcPr>
            <w:tcW w:w="4862" w:type="dxa"/>
            <w:shd w:val="clear" w:color="auto" w:fill="auto"/>
          </w:tcPr>
          <w:p w:rsidR="00316AF9" w:rsidRPr="0054433E" w:rsidRDefault="00316AF9" w:rsidP="00717523">
            <w:pPr>
              <w:pStyle w:val="BodyText"/>
              <w:ind w:left="0"/>
              <w:jc w:val="left"/>
              <w:rPr>
                <w:sz w:val="20"/>
              </w:rPr>
            </w:pPr>
            <w:r w:rsidRPr="0054433E">
              <w:rPr>
                <w:sz w:val="20"/>
              </w:rPr>
              <w:t>Generic</w:t>
            </w:r>
          </w:p>
        </w:tc>
      </w:tr>
      <w:tr w:rsidR="00316AF9" w:rsidRPr="0054433E" w:rsidTr="00316AF9">
        <w:tc>
          <w:tcPr>
            <w:tcW w:w="1781" w:type="dxa"/>
            <w:vMerge/>
            <w:shd w:val="clear" w:color="auto" w:fill="auto"/>
          </w:tcPr>
          <w:p w:rsidR="00316AF9" w:rsidRPr="0054433E" w:rsidRDefault="00316AF9" w:rsidP="00717523">
            <w:pPr>
              <w:pStyle w:val="BodyText"/>
              <w:ind w:left="0"/>
              <w:jc w:val="left"/>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005</w:t>
            </w:r>
          </w:p>
        </w:tc>
        <w:tc>
          <w:tcPr>
            <w:tcW w:w="4862" w:type="dxa"/>
            <w:shd w:val="clear" w:color="auto" w:fill="auto"/>
          </w:tcPr>
          <w:p w:rsidR="00316AF9" w:rsidRPr="0054433E" w:rsidRDefault="00316AF9" w:rsidP="00717523">
            <w:pPr>
              <w:pStyle w:val="BodyText"/>
              <w:ind w:left="0"/>
              <w:jc w:val="left"/>
              <w:rPr>
                <w:sz w:val="20"/>
              </w:rPr>
            </w:pPr>
            <w:r w:rsidRPr="0054433E">
              <w:rPr>
                <w:sz w:val="20"/>
              </w:rPr>
              <w:t>Urban</w:t>
            </w:r>
          </w:p>
        </w:tc>
      </w:tr>
      <w:tr w:rsidR="00316AF9" w:rsidRPr="0054433E" w:rsidTr="00316AF9">
        <w:tc>
          <w:tcPr>
            <w:tcW w:w="1781" w:type="dxa"/>
            <w:vMerge w:val="restart"/>
            <w:shd w:val="clear" w:color="auto" w:fill="auto"/>
          </w:tcPr>
          <w:p w:rsidR="00316AF9" w:rsidRPr="0054433E" w:rsidRDefault="00316AF9" w:rsidP="00717523">
            <w:pPr>
              <w:pStyle w:val="BodyText"/>
              <w:ind w:left="0"/>
              <w:jc w:val="left"/>
              <w:rPr>
                <w:sz w:val="20"/>
              </w:rPr>
            </w:pPr>
            <w:r w:rsidRPr="0054433E">
              <w:rPr>
                <w:sz w:val="20"/>
              </w:rPr>
              <w:t>006 – Airline Paint Scheme</w:t>
            </w:r>
          </w:p>
        </w:tc>
        <w:tc>
          <w:tcPr>
            <w:tcW w:w="1781" w:type="dxa"/>
            <w:shd w:val="clear" w:color="auto" w:fill="auto"/>
          </w:tcPr>
          <w:p w:rsidR="00316AF9" w:rsidRPr="0054433E" w:rsidRDefault="00316AF9" w:rsidP="00717523">
            <w:pPr>
              <w:pStyle w:val="BodyText"/>
              <w:ind w:left="0"/>
              <w:jc w:val="center"/>
              <w:rPr>
                <w:sz w:val="20"/>
              </w:rPr>
            </w:pPr>
            <w:r w:rsidRPr="0054433E">
              <w:rPr>
                <w:sz w:val="20"/>
              </w:rPr>
              <w:t>001</w:t>
            </w:r>
          </w:p>
        </w:tc>
        <w:tc>
          <w:tcPr>
            <w:tcW w:w="4862" w:type="dxa"/>
            <w:shd w:val="clear" w:color="auto" w:fill="auto"/>
          </w:tcPr>
          <w:p w:rsidR="00316AF9" w:rsidRPr="0054433E" w:rsidRDefault="00316AF9" w:rsidP="00717523">
            <w:pPr>
              <w:pStyle w:val="BodyText"/>
              <w:ind w:left="0"/>
              <w:jc w:val="left"/>
              <w:rPr>
                <w:sz w:val="20"/>
              </w:rPr>
            </w:pPr>
            <w:r w:rsidRPr="0054433E">
              <w:rPr>
                <w:sz w:val="20"/>
              </w:rPr>
              <w:t>AAH Aloha Airlines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002</w:t>
            </w:r>
          </w:p>
        </w:tc>
        <w:tc>
          <w:tcPr>
            <w:tcW w:w="4862" w:type="dxa"/>
            <w:shd w:val="clear" w:color="auto" w:fill="auto"/>
          </w:tcPr>
          <w:p w:rsidR="00316AF9" w:rsidRPr="0054433E" w:rsidRDefault="00316AF9" w:rsidP="00717523">
            <w:pPr>
              <w:pStyle w:val="BodyText"/>
              <w:ind w:left="0"/>
              <w:jc w:val="left"/>
              <w:rPr>
                <w:sz w:val="20"/>
              </w:rPr>
            </w:pPr>
            <w:r w:rsidRPr="0054433E">
              <w:rPr>
                <w:sz w:val="20"/>
              </w:rPr>
              <w:t>AAL American Airlines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003</w:t>
            </w:r>
          </w:p>
        </w:tc>
        <w:tc>
          <w:tcPr>
            <w:tcW w:w="4862" w:type="dxa"/>
            <w:shd w:val="clear" w:color="auto" w:fill="auto"/>
          </w:tcPr>
          <w:p w:rsidR="00316AF9" w:rsidRPr="0054433E" w:rsidRDefault="00316AF9" w:rsidP="00717523">
            <w:pPr>
              <w:pStyle w:val="BodyText"/>
              <w:ind w:left="0"/>
              <w:jc w:val="left"/>
              <w:rPr>
                <w:sz w:val="20"/>
              </w:rPr>
            </w:pPr>
            <w:r w:rsidRPr="0054433E">
              <w:rPr>
                <w:sz w:val="20"/>
              </w:rPr>
              <w:t>AAR Asiana Airlines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004</w:t>
            </w:r>
          </w:p>
        </w:tc>
        <w:tc>
          <w:tcPr>
            <w:tcW w:w="4862" w:type="dxa"/>
            <w:shd w:val="clear" w:color="auto" w:fill="auto"/>
          </w:tcPr>
          <w:p w:rsidR="00316AF9" w:rsidRPr="0054433E" w:rsidRDefault="00316AF9" w:rsidP="00717523">
            <w:pPr>
              <w:pStyle w:val="BodyText"/>
              <w:ind w:left="0"/>
              <w:jc w:val="left"/>
              <w:rPr>
                <w:sz w:val="20"/>
              </w:rPr>
            </w:pPr>
            <w:r w:rsidRPr="0054433E">
              <w:rPr>
                <w:sz w:val="20"/>
              </w:rPr>
              <w:t>AAW Afriqiyah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005</w:t>
            </w:r>
          </w:p>
        </w:tc>
        <w:tc>
          <w:tcPr>
            <w:tcW w:w="4862" w:type="dxa"/>
            <w:shd w:val="clear" w:color="auto" w:fill="auto"/>
          </w:tcPr>
          <w:p w:rsidR="00316AF9" w:rsidRPr="0054433E" w:rsidRDefault="00316AF9" w:rsidP="00717523">
            <w:pPr>
              <w:pStyle w:val="BodyText"/>
              <w:ind w:left="0"/>
              <w:jc w:val="left"/>
              <w:rPr>
                <w:sz w:val="20"/>
              </w:rPr>
            </w:pPr>
            <w:r w:rsidRPr="0054433E">
              <w:rPr>
                <w:sz w:val="20"/>
              </w:rPr>
              <w:t>ABR Air Contractors (UK)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006</w:t>
            </w:r>
          </w:p>
        </w:tc>
        <w:tc>
          <w:tcPr>
            <w:tcW w:w="4862" w:type="dxa"/>
            <w:shd w:val="clear" w:color="auto" w:fill="auto"/>
          </w:tcPr>
          <w:p w:rsidR="00316AF9" w:rsidRPr="0054433E" w:rsidRDefault="00316AF9" w:rsidP="00717523">
            <w:pPr>
              <w:pStyle w:val="BodyText"/>
              <w:ind w:left="0"/>
              <w:jc w:val="left"/>
              <w:rPr>
                <w:sz w:val="20"/>
              </w:rPr>
            </w:pPr>
            <w:r w:rsidRPr="0054433E">
              <w:rPr>
                <w:sz w:val="20"/>
              </w:rPr>
              <w:t>ACA Air Canada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007</w:t>
            </w:r>
          </w:p>
        </w:tc>
        <w:tc>
          <w:tcPr>
            <w:tcW w:w="4862" w:type="dxa"/>
            <w:shd w:val="clear" w:color="auto" w:fill="auto"/>
          </w:tcPr>
          <w:p w:rsidR="00316AF9" w:rsidRPr="0054433E" w:rsidRDefault="00316AF9" w:rsidP="00717523">
            <w:pPr>
              <w:pStyle w:val="BodyText"/>
              <w:ind w:left="0"/>
              <w:jc w:val="left"/>
              <w:rPr>
                <w:sz w:val="20"/>
              </w:rPr>
            </w:pPr>
            <w:r w:rsidRPr="0054433E">
              <w:rPr>
                <w:sz w:val="20"/>
              </w:rPr>
              <w:t>ACI Air Caledonie International</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008</w:t>
            </w:r>
          </w:p>
        </w:tc>
        <w:tc>
          <w:tcPr>
            <w:tcW w:w="4862" w:type="dxa"/>
            <w:shd w:val="clear" w:color="auto" w:fill="auto"/>
          </w:tcPr>
          <w:p w:rsidR="00316AF9" w:rsidRPr="0054433E" w:rsidRDefault="00316AF9" w:rsidP="00717523">
            <w:pPr>
              <w:pStyle w:val="BodyText"/>
              <w:ind w:left="0"/>
              <w:jc w:val="left"/>
              <w:rPr>
                <w:sz w:val="20"/>
              </w:rPr>
            </w:pPr>
            <w:r w:rsidRPr="0054433E">
              <w:rPr>
                <w:sz w:val="20"/>
              </w:rPr>
              <w:t>ADR Adria Airways - The Airline of Slovenia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009</w:t>
            </w:r>
          </w:p>
        </w:tc>
        <w:tc>
          <w:tcPr>
            <w:tcW w:w="4862" w:type="dxa"/>
            <w:shd w:val="clear" w:color="auto" w:fill="auto"/>
          </w:tcPr>
          <w:p w:rsidR="00316AF9" w:rsidRPr="0054433E" w:rsidRDefault="00316AF9" w:rsidP="00717523">
            <w:pPr>
              <w:pStyle w:val="BodyText"/>
              <w:ind w:left="0"/>
              <w:jc w:val="left"/>
              <w:rPr>
                <w:sz w:val="20"/>
              </w:rPr>
            </w:pPr>
            <w:r w:rsidRPr="0054433E">
              <w:rPr>
                <w:sz w:val="20"/>
              </w:rPr>
              <w:t>AEA Air Europa Lineas Aereas, S.A.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010</w:t>
            </w:r>
          </w:p>
        </w:tc>
        <w:tc>
          <w:tcPr>
            <w:tcW w:w="4862" w:type="dxa"/>
            <w:shd w:val="clear" w:color="auto" w:fill="auto"/>
          </w:tcPr>
          <w:p w:rsidR="00316AF9" w:rsidRPr="0054433E" w:rsidRDefault="00316AF9" w:rsidP="00717523">
            <w:pPr>
              <w:pStyle w:val="BodyText"/>
              <w:ind w:left="0"/>
              <w:jc w:val="left"/>
              <w:rPr>
                <w:sz w:val="20"/>
              </w:rPr>
            </w:pPr>
            <w:r w:rsidRPr="0054433E">
              <w:rPr>
                <w:sz w:val="20"/>
              </w:rPr>
              <w:t>AEE Aegean Airlines S.A.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011</w:t>
            </w:r>
          </w:p>
        </w:tc>
        <w:tc>
          <w:tcPr>
            <w:tcW w:w="4862" w:type="dxa"/>
            <w:shd w:val="clear" w:color="auto" w:fill="auto"/>
          </w:tcPr>
          <w:p w:rsidR="00316AF9" w:rsidRPr="0054433E" w:rsidRDefault="00316AF9" w:rsidP="00717523">
            <w:pPr>
              <w:pStyle w:val="BodyText"/>
              <w:ind w:left="0"/>
              <w:jc w:val="left"/>
              <w:rPr>
                <w:sz w:val="20"/>
              </w:rPr>
            </w:pPr>
            <w:r w:rsidRPr="0054433E">
              <w:rPr>
                <w:sz w:val="20"/>
              </w:rPr>
              <w:t>AEW Aerosvit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012</w:t>
            </w:r>
          </w:p>
        </w:tc>
        <w:tc>
          <w:tcPr>
            <w:tcW w:w="4862" w:type="dxa"/>
            <w:shd w:val="clear" w:color="auto" w:fill="auto"/>
          </w:tcPr>
          <w:p w:rsidR="00316AF9" w:rsidRPr="0054433E" w:rsidRDefault="00316AF9" w:rsidP="00717523">
            <w:pPr>
              <w:pStyle w:val="BodyText"/>
              <w:ind w:left="0"/>
              <w:jc w:val="left"/>
              <w:rPr>
                <w:sz w:val="20"/>
              </w:rPr>
            </w:pPr>
            <w:r w:rsidRPr="0054433E">
              <w:rPr>
                <w:sz w:val="20"/>
              </w:rPr>
              <w:t>AFG Ariana Afghan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013</w:t>
            </w:r>
          </w:p>
        </w:tc>
        <w:tc>
          <w:tcPr>
            <w:tcW w:w="4862" w:type="dxa"/>
            <w:shd w:val="clear" w:color="auto" w:fill="auto"/>
          </w:tcPr>
          <w:p w:rsidR="00316AF9" w:rsidRPr="0054433E" w:rsidRDefault="00316AF9" w:rsidP="00717523">
            <w:pPr>
              <w:pStyle w:val="BodyText"/>
              <w:ind w:left="0"/>
              <w:jc w:val="left"/>
              <w:rPr>
                <w:sz w:val="20"/>
              </w:rPr>
            </w:pPr>
            <w:r w:rsidRPr="0054433E">
              <w:rPr>
                <w:sz w:val="20"/>
              </w:rPr>
              <w:t>AFL Aeroflot Russian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014</w:t>
            </w:r>
          </w:p>
        </w:tc>
        <w:tc>
          <w:tcPr>
            <w:tcW w:w="4862" w:type="dxa"/>
            <w:shd w:val="clear" w:color="auto" w:fill="auto"/>
          </w:tcPr>
          <w:p w:rsidR="00316AF9" w:rsidRPr="0054433E" w:rsidRDefault="00316AF9" w:rsidP="00717523">
            <w:pPr>
              <w:pStyle w:val="BodyText"/>
              <w:ind w:left="0"/>
              <w:jc w:val="left"/>
              <w:rPr>
                <w:sz w:val="20"/>
              </w:rPr>
            </w:pPr>
            <w:r w:rsidRPr="0054433E">
              <w:rPr>
                <w:sz w:val="20"/>
              </w:rPr>
              <w:t>AFR Air France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015</w:t>
            </w:r>
          </w:p>
        </w:tc>
        <w:tc>
          <w:tcPr>
            <w:tcW w:w="4862" w:type="dxa"/>
            <w:shd w:val="clear" w:color="auto" w:fill="auto"/>
          </w:tcPr>
          <w:p w:rsidR="00316AF9" w:rsidRPr="0054433E" w:rsidRDefault="00316AF9" w:rsidP="00717523">
            <w:pPr>
              <w:pStyle w:val="BodyText"/>
              <w:ind w:left="0"/>
              <w:jc w:val="left"/>
              <w:rPr>
                <w:sz w:val="20"/>
              </w:rPr>
            </w:pPr>
            <w:r w:rsidRPr="0054433E">
              <w:rPr>
                <w:sz w:val="20"/>
              </w:rPr>
              <w:t>AGN Air Gabon</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016</w:t>
            </w:r>
          </w:p>
        </w:tc>
        <w:tc>
          <w:tcPr>
            <w:tcW w:w="4862" w:type="dxa"/>
            <w:shd w:val="clear" w:color="auto" w:fill="auto"/>
          </w:tcPr>
          <w:p w:rsidR="00316AF9" w:rsidRPr="0054433E" w:rsidRDefault="00316AF9" w:rsidP="00717523">
            <w:pPr>
              <w:pStyle w:val="BodyText"/>
              <w:ind w:left="0"/>
              <w:jc w:val="left"/>
              <w:rPr>
                <w:sz w:val="20"/>
              </w:rPr>
            </w:pPr>
            <w:r w:rsidRPr="0054433E">
              <w:rPr>
                <w:sz w:val="20"/>
              </w:rPr>
              <w:t>AHY Azerbaijan Hava Yollary</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017</w:t>
            </w:r>
          </w:p>
        </w:tc>
        <w:tc>
          <w:tcPr>
            <w:tcW w:w="4862" w:type="dxa"/>
            <w:shd w:val="clear" w:color="auto" w:fill="auto"/>
          </w:tcPr>
          <w:p w:rsidR="00316AF9" w:rsidRPr="0054433E" w:rsidRDefault="00316AF9" w:rsidP="00717523">
            <w:pPr>
              <w:pStyle w:val="BodyText"/>
              <w:ind w:left="0"/>
              <w:jc w:val="left"/>
              <w:rPr>
                <w:sz w:val="20"/>
              </w:rPr>
            </w:pPr>
            <w:r w:rsidRPr="0054433E">
              <w:rPr>
                <w:sz w:val="20"/>
              </w:rPr>
              <w:t>AIC Air-India Limited</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018</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AIZ Arkia - Israeli Airlines Ltd</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019</w:t>
            </w:r>
          </w:p>
        </w:tc>
        <w:tc>
          <w:tcPr>
            <w:tcW w:w="4862" w:type="dxa"/>
            <w:shd w:val="clear" w:color="auto" w:fill="auto"/>
          </w:tcPr>
          <w:p w:rsidR="00316AF9" w:rsidRPr="0054433E" w:rsidRDefault="00316AF9" w:rsidP="00717523">
            <w:pPr>
              <w:pStyle w:val="BodyText"/>
              <w:ind w:left="0"/>
              <w:jc w:val="left"/>
              <w:rPr>
                <w:sz w:val="20"/>
              </w:rPr>
            </w:pPr>
            <w:r w:rsidRPr="0054433E">
              <w:rPr>
                <w:sz w:val="20"/>
              </w:rPr>
              <w:t>AJM Air Jamaica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020</w:t>
            </w:r>
          </w:p>
        </w:tc>
        <w:tc>
          <w:tcPr>
            <w:tcW w:w="4862" w:type="dxa"/>
            <w:shd w:val="clear" w:color="auto" w:fill="auto"/>
          </w:tcPr>
          <w:p w:rsidR="00316AF9" w:rsidRPr="0054433E" w:rsidRDefault="00316AF9" w:rsidP="00717523">
            <w:pPr>
              <w:pStyle w:val="BodyText"/>
              <w:ind w:left="0"/>
              <w:jc w:val="left"/>
              <w:rPr>
                <w:sz w:val="20"/>
              </w:rPr>
            </w:pPr>
            <w:r w:rsidRPr="0054433E">
              <w:rPr>
                <w:sz w:val="20"/>
              </w:rPr>
              <w:t>ALK SriLankan Airlines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021</w:t>
            </w:r>
          </w:p>
        </w:tc>
        <w:tc>
          <w:tcPr>
            <w:tcW w:w="4862" w:type="dxa"/>
            <w:shd w:val="clear" w:color="auto" w:fill="auto"/>
          </w:tcPr>
          <w:p w:rsidR="00316AF9" w:rsidRPr="0054433E" w:rsidRDefault="00316AF9" w:rsidP="00717523">
            <w:pPr>
              <w:pStyle w:val="BodyText"/>
              <w:ind w:left="0"/>
              <w:jc w:val="left"/>
              <w:rPr>
                <w:sz w:val="20"/>
              </w:rPr>
            </w:pPr>
            <w:r w:rsidRPr="0054433E">
              <w:rPr>
                <w:sz w:val="20"/>
              </w:rPr>
              <w:t>AMC Air Malta p.l.c.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022</w:t>
            </w:r>
          </w:p>
        </w:tc>
        <w:tc>
          <w:tcPr>
            <w:tcW w:w="4862" w:type="dxa"/>
            <w:shd w:val="clear" w:color="auto" w:fill="auto"/>
          </w:tcPr>
          <w:p w:rsidR="00316AF9" w:rsidRPr="0054433E" w:rsidRDefault="00316AF9" w:rsidP="00717523">
            <w:pPr>
              <w:pStyle w:val="BodyText"/>
              <w:ind w:left="0"/>
              <w:jc w:val="left"/>
              <w:rPr>
                <w:sz w:val="20"/>
              </w:rPr>
            </w:pPr>
            <w:r w:rsidRPr="0054433E">
              <w:rPr>
                <w:sz w:val="20"/>
              </w:rPr>
              <w:t>AML Air Malawi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023</w:t>
            </w:r>
          </w:p>
        </w:tc>
        <w:tc>
          <w:tcPr>
            <w:tcW w:w="4862" w:type="dxa"/>
            <w:shd w:val="clear" w:color="auto" w:fill="auto"/>
          </w:tcPr>
          <w:p w:rsidR="00316AF9" w:rsidRPr="0054433E" w:rsidRDefault="00316AF9" w:rsidP="00717523">
            <w:pPr>
              <w:pStyle w:val="BodyText"/>
              <w:ind w:left="0"/>
              <w:jc w:val="left"/>
              <w:rPr>
                <w:sz w:val="20"/>
              </w:rPr>
            </w:pPr>
            <w:r w:rsidRPr="0054433E">
              <w:rPr>
                <w:sz w:val="20"/>
              </w:rPr>
              <w:t>AMU Air Macau Company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024</w:t>
            </w:r>
          </w:p>
        </w:tc>
        <w:tc>
          <w:tcPr>
            <w:tcW w:w="4862" w:type="dxa"/>
            <w:shd w:val="clear" w:color="auto" w:fill="auto"/>
          </w:tcPr>
          <w:p w:rsidR="00316AF9" w:rsidRPr="0054433E" w:rsidRDefault="00316AF9" w:rsidP="00717523">
            <w:pPr>
              <w:pStyle w:val="BodyText"/>
              <w:ind w:left="0"/>
              <w:jc w:val="left"/>
              <w:rPr>
                <w:sz w:val="20"/>
              </w:rPr>
            </w:pPr>
            <w:r w:rsidRPr="0054433E">
              <w:rPr>
                <w:sz w:val="20"/>
              </w:rPr>
              <w:t>AMX Aeromexico</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025</w:t>
            </w:r>
          </w:p>
        </w:tc>
        <w:tc>
          <w:tcPr>
            <w:tcW w:w="4862" w:type="dxa"/>
            <w:shd w:val="clear" w:color="auto" w:fill="auto"/>
          </w:tcPr>
          <w:p w:rsidR="00316AF9" w:rsidRPr="0054433E" w:rsidRDefault="00316AF9" w:rsidP="00717523">
            <w:pPr>
              <w:pStyle w:val="BodyText"/>
              <w:ind w:left="0"/>
              <w:jc w:val="left"/>
              <w:rPr>
                <w:sz w:val="20"/>
              </w:rPr>
            </w:pPr>
            <w:r w:rsidRPr="0054433E">
              <w:rPr>
                <w:sz w:val="20"/>
              </w:rPr>
              <w:t>ANA All Nippon Airways Co.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026</w:t>
            </w:r>
          </w:p>
        </w:tc>
        <w:tc>
          <w:tcPr>
            <w:tcW w:w="4862" w:type="dxa"/>
            <w:shd w:val="clear" w:color="auto" w:fill="auto"/>
          </w:tcPr>
          <w:p w:rsidR="00316AF9" w:rsidRPr="0054433E" w:rsidRDefault="00316AF9" w:rsidP="00717523">
            <w:pPr>
              <w:pStyle w:val="BodyText"/>
              <w:ind w:left="0"/>
              <w:jc w:val="left"/>
              <w:rPr>
                <w:sz w:val="20"/>
              </w:rPr>
            </w:pPr>
            <w:r w:rsidRPr="0054433E">
              <w:rPr>
                <w:sz w:val="20"/>
              </w:rPr>
              <w:t>ANG Air Niugini Pty Limited</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027</w:t>
            </w:r>
          </w:p>
        </w:tc>
        <w:tc>
          <w:tcPr>
            <w:tcW w:w="4862" w:type="dxa"/>
            <w:shd w:val="clear" w:color="auto" w:fill="auto"/>
          </w:tcPr>
          <w:p w:rsidR="00316AF9" w:rsidRPr="00DE1DA9" w:rsidRDefault="00316AF9" w:rsidP="00717523">
            <w:pPr>
              <w:pStyle w:val="BodyText"/>
              <w:ind w:left="0"/>
              <w:jc w:val="left"/>
              <w:rPr>
                <w:sz w:val="20"/>
                <w:lang w:val="fr-CA"/>
              </w:rPr>
            </w:pPr>
            <w:r w:rsidRPr="00DE1DA9">
              <w:rPr>
                <w:sz w:val="20"/>
                <w:lang w:val="fr-CA"/>
              </w:rPr>
              <w:t>ANS Air Nostrum L.A.M.S.A.</w:t>
            </w:r>
          </w:p>
        </w:tc>
      </w:tr>
      <w:tr w:rsidR="00316AF9" w:rsidRPr="0054433E" w:rsidTr="00316AF9">
        <w:tc>
          <w:tcPr>
            <w:tcW w:w="1781" w:type="dxa"/>
            <w:vMerge/>
            <w:shd w:val="clear" w:color="auto" w:fill="auto"/>
          </w:tcPr>
          <w:p w:rsidR="00316AF9" w:rsidRPr="00DE1DA9" w:rsidRDefault="00316AF9" w:rsidP="00717523">
            <w:pPr>
              <w:rPr>
                <w:sz w:val="20"/>
                <w:lang w:val="fr-CA"/>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028</w:t>
            </w:r>
          </w:p>
        </w:tc>
        <w:tc>
          <w:tcPr>
            <w:tcW w:w="4862" w:type="dxa"/>
            <w:shd w:val="clear" w:color="auto" w:fill="auto"/>
          </w:tcPr>
          <w:p w:rsidR="00316AF9" w:rsidRPr="0054433E" w:rsidRDefault="00316AF9" w:rsidP="00717523">
            <w:pPr>
              <w:pStyle w:val="BodyText"/>
              <w:ind w:left="0"/>
              <w:jc w:val="left"/>
              <w:rPr>
                <w:sz w:val="20"/>
              </w:rPr>
            </w:pPr>
            <w:r w:rsidRPr="0054433E">
              <w:rPr>
                <w:sz w:val="20"/>
              </w:rPr>
              <w:t>ANZ Air New Zealand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029</w:t>
            </w:r>
          </w:p>
        </w:tc>
        <w:tc>
          <w:tcPr>
            <w:tcW w:w="4862" w:type="dxa"/>
            <w:shd w:val="clear" w:color="auto" w:fill="auto"/>
          </w:tcPr>
          <w:p w:rsidR="00316AF9" w:rsidRPr="0054433E" w:rsidRDefault="00316AF9" w:rsidP="00717523">
            <w:pPr>
              <w:pStyle w:val="BodyText"/>
              <w:ind w:left="0"/>
              <w:jc w:val="left"/>
              <w:rPr>
                <w:sz w:val="20"/>
              </w:rPr>
            </w:pPr>
            <w:r w:rsidRPr="0054433E">
              <w:rPr>
                <w:sz w:val="20"/>
              </w:rPr>
              <w:t>ARG Aerolineas Argentinas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030</w:t>
            </w:r>
          </w:p>
        </w:tc>
        <w:tc>
          <w:tcPr>
            <w:tcW w:w="4862" w:type="dxa"/>
            <w:shd w:val="clear" w:color="auto" w:fill="auto"/>
          </w:tcPr>
          <w:p w:rsidR="00316AF9" w:rsidRPr="0054433E" w:rsidRDefault="00316AF9" w:rsidP="00717523">
            <w:pPr>
              <w:pStyle w:val="BodyText"/>
              <w:ind w:left="0"/>
              <w:jc w:val="left"/>
              <w:rPr>
                <w:sz w:val="20"/>
              </w:rPr>
            </w:pPr>
            <w:r w:rsidRPr="0054433E">
              <w:rPr>
                <w:sz w:val="20"/>
              </w:rPr>
              <w:t>ASA Alaska Airlines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031</w:t>
            </w:r>
          </w:p>
        </w:tc>
        <w:tc>
          <w:tcPr>
            <w:tcW w:w="4862" w:type="dxa"/>
            <w:shd w:val="clear" w:color="auto" w:fill="auto"/>
          </w:tcPr>
          <w:p w:rsidR="00316AF9" w:rsidRPr="0054433E" w:rsidRDefault="00316AF9" w:rsidP="00717523">
            <w:pPr>
              <w:pStyle w:val="BodyText"/>
              <w:ind w:left="0"/>
              <w:jc w:val="left"/>
              <w:rPr>
                <w:sz w:val="20"/>
              </w:rPr>
            </w:pPr>
            <w:r w:rsidRPr="0054433E">
              <w:rPr>
                <w:sz w:val="20"/>
              </w:rPr>
              <w:t>ATC Air Tanzania Company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032</w:t>
            </w:r>
          </w:p>
        </w:tc>
        <w:tc>
          <w:tcPr>
            <w:tcW w:w="4862" w:type="dxa"/>
            <w:shd w:val="clear" w:color="auto" w:fill="auto"/>
          </w:tcPr>
          <w:p w:rsidR="00316AF9" w:rsidRPr="0054433E" w:rsidRDefault="00316AF9" w:rsidP="00717523">
            <w:pPr>
              <w:pStyle w:val="BodyText"/>
              <w:ind w:left="0"/>
              <w:jc w:val="left"/>
              <w:rPr>
                <w:sz w:val="20"/>
              </w:rPr>
            </w:pPr>
            <w:r w:rsidRPr="0054433E">
              <w:rPr>
                <w:sz w:val="20"/>
              </w:rPr>
              <w:t>AUA Austrian Airlines, Osterreichische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033</w:t>
            </w:r>
          </w:p>
        </w:tc>
        <w:tc>
          <w:tcPr>
            <w:tcW w:w="4862" w:type="dxa"/>
            <w:shd w:val="clear" w:color="auto" w:fill="auto"/>
          </w:tcPr>
          <w:p w:rsidR="00316AF9" w:rsidRPr="0054433E" w:rsidRDefault="00316AF9" w:rsidP="00717523">
            <w:pPr>
              <w:pStyle w:val="BodyText"/>
              <w:ind w:left="0"/>
              <w:jc w:val="left"/>
              <w:rPr>
                <w:sz w:val="20"/>
              </w:rPr>
            </w:pPr>
            <w:r w:rsidRPr="0054433E">
              <w:rPr>
                <w:sz w:val="20"/>
              </w:rPr>
              <w:t>AUI Ukraine International Airlines</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034</w:t>
            </w:r>
          </w:p>
        </w:tc>
        <w:tc>
          <w:tcPr>
            <w:tcW w:w="4862" w:type="dxa"/>
            <w:shd w:val="clear" w:color="auto" w:fill="auto"/>
          </w:tcPr>
          <w:p w:rsidR="00316AF9" w:rsidRPr="00DE1DA9" w:rsidRDefault="00316AF9" w:rsidP="00717523">
            <w:pPr>
              <w:pStyle w:val="BodyText"/>
              <w:ind w:left="0"/>
              <w:jc w:val="left"/>
              <w:rPr>
                <w:sz w:val="20"/>
                <w:lang w:val="fr-CA"/>
              </w:rPr>
            </w:pPr>
            <w:r w:rsidRPr="00DE1DA9">
              <w:rPr>
                <w:sz w:val="20"/>
                <w:lang w:val="fr-CA"/>
              </w:rPr>
              <w:t>AUT Cielos del Sur S.A.</w:t>
            </w:r>
          </w:p>
        </w:tc>
      </w:tr>
      <w:tr w:rsidR="00316AF9" w:rsidRPr="007D49F0" w:rsidTr="00316AF9">
        <w:tc>
          <w:tcPr>
            <w:tcW w:w="1781" w:type="dxa"/>
            <w:vMerge/>
            <w:shd w:val="clear" w:color="auto" w:fill="auto"/>
          </w:tcPr>
          <w:p w:rsidR="00316AF9" w:rsidRPr="00DE1DA9" w:rsidRDefault="00316AF9" w:rsidP="00717523">
            <w:pPr>
              <w:rPr>
                <w:sz w:val="20"/>
                <w:lang w:val="fr-CA"/>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035</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AVA Aerovias del Continente Americano – Avianca</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036</w:t>
            </w:r>
          </w:p>
        </w:tc>
        <w:tc>
          <w:tcPr>
            <w:tcW w:w="4862" w:type="dxa"/>
            <w:shd w:val="clear" w:color="auto" w:fill="auto"/>
          </w:tcPr>
          <w:p w:rsidR="00316AF9" w:rsidRPr="0054433E" w:rsidRDefault="00316AF9" w:rsidP="00717523">
            <w:pPr>
              <w:pStyle w:val="BodyText"/>
              <w:ind w:left="0"/>
              <w:jc w:val="left"/>
              <w:rPr>
                <w:sz w:val="20"/>
              </w:rPr>
            </w:pPr>
            <w:r w:rsidRPr="0054433E">
              <w:rPr>
                <w:sz w:val="20"/>
              </w:rPr>
              <w:t>AVN Air Vanuatu (Operations)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037</w:t>
            </w:r>
          </w:p>
        </w:tc>
        <w:tc>
          <w:tcPr>
            <w:tcW w:w="4862" w:type="dxa"/>
            <w:shd w:val="clear" w:color="auto" w:fill="auto"/>
          </w:tcPr>
          <w:p w:rsidR="00316AF9" w:rsidRPr="0054433E" w:rsidRDefault="00316AF9" w:rsidP="00717523">
            <w:pPr>
              <w:pStyle w:val="BodyText"/>
              <w:ind w:left="0"/>
              <w:jc w:val="left"/>
              <w:rPr>
                <w:sz w:val="20"/>
              </w:rPr>
            </w:pPr>
            <w:r w:rsidRPr="0054433E">
              <w:rPr>
                <w:sz w:val="20"/>
              </w:rPr>
              <w:t>AWE America West Airlines Inc.</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038</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AZA Alitalia - Linee Aeree Italiane</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039</w:t>
            </w:r>
          </w:p>
        </w:tc>
        <w:tc>
          <w:tcPr>
            <w:tcW w:w="4862" w:type="dxa"/>
            <w:shd w:val="clear" w:color="auto" w:fill="auto"/>
          </w:tcPr>
          <w:p w:rsidR="00316AF9" w:rsidRPr="0054433E" w:rsidRDefault="00316AF9" w:rsidP="00717523">
            <w:pPr>
              <w:pStyle w:val="BodyText"/>
              <w:ind w:left="0"/>
              <w:jc w:val="left"/>
              <w:rPr>
                <w:sz w:val="20"/>
              </w:rPr>
            </w:pPr>
            <w:r w:rsidRPr="0054433E">
              <w:rPr>
                <w:sz w:val="20"/>
              </w:rPr>
              <w:t>AZW Air Zimbabwe (Pvt)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040</w:t>
            </w:r>
          </w:p>
        </w:tc>
        <w:tc>
          <w:tcPr>
            <w:tcW w:w="4862" w:type="dxa"/>
            <w:shd w:val="clear" w:color="auto" w:fill="auto"/>
          </w:tcPr>
          <w:p w:rsidR="00316AF9" w:rsidRPr="0054433E" w:rsidRDefault="00316AF9" w:rsidP="00717523">
            <w:pPr>
              <w:pStyle w:val="BodyText"/>
              <w:ind w:left="0"/>
              <w:jc w:val="left"/>
              <w:rPr>
                <w:sz w:val="20"/>
              </w:rPr>
            </w:pPr>
            <w:r w:rsidRPr="0054433E">
              <w:rPr>
                <w:sz w:val="20"/>
              </w:rPr>
              <w:t>BAG dba Luftfahrtgesellschaft mbH</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041</w:t>
            </w:r>
          </w:p>
        </w:tc>
        <w:tc>
          <w:tcPr>
            <w:tcW w:w="4862" w:type="dxa"/>
            <w:shd w:val="clear" w:color="auto" w:fill="auto"/>
          </w:tcPr>
          <w:p w:rsidR="00316AF9" w:rsidRPr="0054433E" w:rsidRDefault="00316AF9" w:rsidP="00717523">
            <w:pPr>
              <w:pStyle w:val="BodyText"/>
              <w:ind w:left="0"/>
              <w:jc w:val="left"/>
              <w:rPr>
                <w:sz w:val="20"/>
              </w:rPr>
            </w:pPr>
            <w:r w:rsidRPr="0054433E">
              <w:rPr>
                <w:sz w:val="20"/>
              </w:rPr>
              <w:t>BAW British Airways p.l.c.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042</w:t>
            </w:r>
          </w:p>
        </w:tc>
        <w:tc>
          <w:tcPr>
            <w:tcW w:w="4862" w:type="dxa"/>
            <w:shd w:val="clear" w:color="auto" w:fill="auto"/>
          </w:tcPr>
          <w:p w:rsidR="00316AF9" w:rsidRPr="0054433E" w:rsidRDefault="00316AF9" w:rsidP="00717523">
            <w:pPr>
              <w:pStyle w:val="BodyText"/>
              <w:ind w:left="0"/>
              <w:jc w:val="left"/>
              <w:rPr>
                <w:sz w:val="20"/>
              </w:rPr>
            </w:pPr>
            <w:r w:rsidRPr="0054433E">
              <w:rPr>
                <w:sz w:val="20"/>
              </w:rPr>
              <w:t>BBC Biman Bangladesh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043</w:t>
            </w:r>
          </w:p>
        </w:tc>
        <w:tc>
          <w:tcPr>
            <w:tcW w:w="4862" w:type="dxa"/>
            <w:shd w:val="clear" w:color="auto" w:fill="auto"/>
          </w:tcPr>
          <w:p w:rsidR="00316AF9" w:rsidRPr="0054433E" w:rsidRDefault="00316AF9" w:rsidP="00717523">
            <w:pPr>
              <w:pStyle w:val="BodyText"/>
              <w:ind w:left="0"/>
              <w:jc w:val="left"/>
              <w:rPr>
                <w:sz w:val="20"/>
              </w:rPr>
            </w:pPr>
            <w:r w:rsidRPr="0054433E">
              <w:rPr>
                <w:sz w:val="20"/>
              </w:rPr>
              <w:t>BCS European Air Transport</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044</w:t>
            </w:r>
          </w:p>
        </w:tc>
        <w:tc>
          <w:tcPr>
            <w:tcW w:w="4862" w:type="dxa"/>
            <w:shd w:val="clear" w:color="auto" w:fill="auto"/>
          </w:tcPr>
          <w:p w:rsidR="00316AF9" w:rsidRPr="0054433E" w:rsidRDefault="00316AF9" w:rsidP="00717523">
            <w:pPr>
              <w:pStyle w:val="BodyText"/>
              <w:ind w:left="0"/>
              <w:jc w:val="left"/>
              <w:rPr>
                <w:sz w:val="20"/>
              </w:rPr>
            </w:pPr>
            <w:r w:rsidRPr="0054433E">
              <w:rPr>
                <w:sz w:val="20"/>
              </w:rPr>
              <w:t>BCY Cityjet</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045</w:t>
            </w:r>
          </w:p>
        </w:tc>
        <w:tc>
          <w:tcPr>
            <w:tcW w:w="4862" w:type="dxa"/>
            <w:shd w:val="clear" w:color="auto" w:fill="auto"/>
          </w:tcPr>
          <w:p w:rsidR="00316AF9" w:rsidRPr="0054433E" w:rsidRDefault="00316AF9" w:rsidP="00717523">
            <w:pPr>
              <w:pStyle w:val="BodyText"/>
              <w:ind w:left="0"/>
              <w:jc w:val="left"/>
              <w:rPr>
                <w:sz w:val="20"/>
              </w:rPr>
            </w:pPr>
            <w:r w:rsidRPr="0054433E">
              <w:rPr>
                <w:sz w:val="20"/>
              </w:rPr>
              <w:t>BEE Jersey European Airways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046</w:t>
            </w:r>
          </w:p>
        </w:tc>
        <w:tc>
          <w:tcPr>
            <w:tcW w:w="4862" w:type="dxa"/>
            <w:shd w:val="clear" w:color="auto" w:fill="auto"/>
          </w:tcPr>
          <w:p w:rsidR="00316AF9" w:rsidRPr="0054433E" w:rsidRDefault="00316AF9" w:rsidP="00717523">
            <w:pPr>
              <w:pStyle w:val="BodyText"/>
              <w:ind w:left="0"/>
              <w:jc w:val="left"/>
              <w:rPr>
                <w:sz w:val="20"/>
              </w:rPr>
            </w:pPr>
            <w:r w:rsidRPr="0054433E">
              <w:rPr>
                <w:sz w:val="20"/>
              </w:rPr>
              <w:t>BER Air Berlin GmbH &amp; Co. Luftverkehrs KG</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047</w:t>
            </w:r>
          </w:p>
        </w:tc>
        <w:tc>
          <w:tcPr>
            <w:tcW w:w="4862" w:type="dxa"/>
            <w:shd w:val="clear" w:color="auto" w:fill="auto"/>
          </w:tcPr>
          <w:p w:rsidR="00316AF9" w:rsidRPr="0054433E" w:rsidRDefault="00316AF9" w:rsidP="00717523">
            <w:pPr>
              <w:pStyle w:val="BodyText"/>
              <w:ind w:left="0"/>
              <w:jc w:val="left"/>
              <w:rPr>
                <w:sz w:val="20"/>
              </w:rPr>
            </w:pPr>
            <w:r w:rsidRPr="0054433E">
              <w:rPr>
                <w:sz w:val="20"/>
              </w:rPr>
              <w:t>BKP Bangkok Airways Co.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048</w:t>
            </w:r>
          </w:p>
        </w:tc>
        <w:tc>
          <w:tcPr>
            <w:tcW w:w="4862" w:type="dxa"/>
            <w:shd w:val="clear" w:color="auto" w:fill="auto"/>
          </w:tcPr>
          <w:p w:rsidR="00316AF9" w:rsidRPr="0054433E" w:rsidRDefault="00316AF9" w:rsidP="00717523">
            <w:pPr>
              <w:pStyle w:val="BodyText"/>
              <w:ind w:left="0"/>
              <w:jc w:val="left"/>
              <w:rPr>
                <w:sz w:val="20"/>
              </w:rPr>
            </w:pPr>
            <w:r w:rsidRPr="0054433E">
              <w:rPr>
                <w:sz w:val="20"/>
              </w:rPr>
              <w:t>BLF Blue1 Oy</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049</w:t>
            </w:r>
          </w:p>
        </w:tc>
        <w:tc>
          <w:tcPr>
            <w:tcW w:w="4862" w:type="dxa"/>
            <w:shd w:val="clear" w:color="auto" w:fill="auto"/>
          </w:tcPr>
          <w:p w:rsidR="00316AF9" w:rsidRPr="0054433E" w:rsidRDefault="00316AF9" w:rsidP="00717523">
            <w:pPr>
              <w:pStyle w:val="BodyText"/>
              <w:ind w:left="0"/>
              <w:jc w:val="left"/>
              <w:rPr>
                <w:sz w:val="20"/>
              </w:rPr>
            </w:pPr>
            <w:r w:rsidRPr="0054433E">
              <w:rPr>
                <w:sz w:val="20"/>
              </w:rPr>
              <w:t>BLV Bellview Airlines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050</w:t>
            </w:r>
          </w:p>
        </w:tc>
        <w:tc>
          <w:tcPr>
            <w:tcW w:w="4862" w:type="dxa"/>
            <w:shd w:val="clear" w:color="auto" w:fill="auto"/>
          </w:tcPr>
          <w:p w:rsidR="00316AF9" w:rsidRPr="0054433E" w:rsidRDefault="00316AF9" w:rsidP="00717523">
            <w:pPr>
              <w:pStyle w:val="BodyText"/>
              <w:ind w:left="0"/>
              <w:jc w:val="left"/>
              <w:rPr>
                <w:sz w:val="20"/>
              </w:rPr>
            </w:pPr>
            <w:r w:rsidRPr="0054433E">
              <w:rPr>
                <w:sz w:val="20"/>
              </w:rPr>
              <w:t>BMA British Midland Airways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051</w:t>
            </w:r>
          </w:p>
        </w:tc>
        <w:tc>
          <w:tcPr>
            <w:tcW w:w="4862" w:type="dxa"/>
            <w:shd w:val="clear" w:color="auto" w:fill="auto"/>
          </w:tcPr>
          <w:p w:rsidR="00316AF9" w:rsidRPr="0054433E" w:rsidRDefault="00316AF9" w:rsidP="00717523">
            <w:pPr>
              <w:pStyle w:val="BodyText"/>
              <w:ind w:left="0"/>
              <w:jc w:val="left"/>
              <w:rPr>
                <w:sz w:val="20"/>
              </w:rPr>
            </w:pPr>
            <w:r w:rsidRPr="0054433E">
              <w:rPr>
                <w:sz w:val="20"/>
              </w:rPr>
              <w:t>BOT Air Botswana Corporation</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052</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BPA Blue Panorama Airlines S.p.A.</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053</w:t>
            </w:r>
          </w:p>
        </w:tc>
        <w:tc>
          <w:tcPr>
            <w:tcW w:w="4862" w:type="dxa"/>
            <w:shd w:val="clear" w:color="auto" w:fill="auto"/>
          </w:tcPr>
          <w:p w:rsidR="00316AF9" w:rsidRPr="0054433E" w:rsidRDefault="00316AF9" w:rsidP="00717523">
            <w:pPr>
              <w:pStyle w:val="BodyText"/>
              <w:ind w:left="0"/>
              <w:jc w:val="left"/>
              <w:rPr>
                <w:sz w:val="20"/>
              </w:rPr>
            </w:pPr>
            <w:r w:rsidRPr="0054433E">
              <w:rPr>
                <w:sz w:val="20"/>
              </w:rPr>
              <w:t>BRA SAS Braathens AS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054</w:t>
            </w:r>
          </w:p>
        </w:tc>
        <w:tc>
          <w:tcPr>
            <w:tcW w:w="4862" w:type="dxa"/>
            <w:shd w:val="clear" w:color="auto" w:fill="auto"/>
          </w:tcPr>
          <w:p w:rsidR="00316AF9" w:rsidRPr="0054433E" w:rsidRDefault="00316AF9" w:rsidP="00717523">
            <w:pPr>
              <w:pStyle w:val="BodyText"/>
              <w:ind w:left="0"/>
              <w:jc w:val="left"/>
              <w:rPr>
                <w:sz w:val="20"/>
              </w:rPr>
            </w:pPr>
            <w:r w:rsidRPr="0054433E">
              <w:rPr>
                <w:sz w:val="20"/>
              </w:rPr>
              <w:t>BRU Belavia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055</w:t>
            </w:r>
          </w:p>
        </w:tc>
        <w:tc>
          <w:tcPr>
            <w:tcW w:w="4862" w:type="dxa"/>
            <w:shd w:val="clear" w:color="auto" w:fill="auto"/>
          </w:tcPr>
          <w:p w:rsidR="00316AF9" w:rsidRPr="0054433E" w:rsidRDefault="00316AF9" w:rsidP="00717523">
            <w:pPr>
              <w:pStyle w:val="BodyText"/>
              <w:ind w:left="0"/>
              <w:jc w:val="left"/>
              <w:rPr>
                <w:sz w:val="20"/>
              </w:rPr>
            </w:pPr>
            <w:r w:rsidRPr="0054433E">
              <w:rPr>
                <w:sz w:val="20"/>
              </w:rPr>
              <w:t>BRZ Samara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056</w:t>
            </w:r>
          </w:p>
        </w:tc>
        <w:tc>
          <w:tcPr>
            <w:tcW w:w="4862" w:type="dxa"/>
            <w:shd w:val="clear" w:color="auto" w:fill="auto"/>
          </w:tcPr>
          <w:p w:rsidR="00316AF9" w:rsidRPr="0054433E" w:rsidRDefault="00316AF9" w:rsidP="00717523">
            <w:pPr>
              <w:pStyle w:val="BodyText"/>
              <w:ind w:left="0"/>
              <w:jc w:val="left"/>
              <w:rPr>
                <w:sz w:val="20"/>
              </w:rPr>
            </w:pPr>
            <w:r w:rsidRPr="0054433E">
              <w:rPr>
                <w:sz w:val="20"/>
              </w:rPr>
              <w:t>BWA BWIA West Indies Airways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057</w:t>
            </w:r>
          </w:p>
        </w:tc>
        <w:tc>
          <w:tcPr>
            <w:tcW w:w="4862" w:type="dxa"/>
            <w:shd w:val="clear" w:color="auto" w:fill="auto"/>
          </w:tcPr>
          <w:p w:rsidR="00316AF9" w:rsidRPr="0054433E" w:rsidRDefault="00316AF9" w:rsidP="00717523">
            <w:pPr>
              <w:pStyle w:val="BodyText"/>
              <w:ind w:left="0"/>
              <w:jc w:val="left"/>
              <w:rPr>
                <w:sz w:val="20"/>
              </w:rPr>
            </w:pPr>
            <w:r w:rsidRPr="0054433E">
              <w:rPr>
                <w:sz w:val="20"/>
              </w:rPr>
              <w:t>CAL China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058</w:t>
            </w:r>
          </w:p>
        </w:tc>
        <w:tc>
          <w:tcPr>
            <w:tcW w:w="4862" w:type="dxa"/>
            <w:shd w:val="clear" w:color="auto" w:fill="auto"/>
          </w:tcPr>
          <w:p w:rsidR="00316AF9" w:rsidRPr="0054433E" w:rsidRDefault="00316AF9" w:rsidP="00717523">
            <w:pPr>
              <w:pStyle w:val="BodyText"/>
              <w:ind w:left="0"/>
              <w:jc w:val="left"/>
              <w:rPr>
                <w:sz w:val="20"/>
              </w:rPr>
            </w:pPr>
            <w:r w:rsidRPr="0054433E">
              <w:rPr>
                <w:sz w:val="20"/>
              </w:rPr>
              <w:t>CAW Comair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059</w:t>
            </w:r>
          </w:p>
        </w:tc>
        <w:tc>
          <w:tcPr>
            <w:tcW w:w="4862" w:type="dxa"/>
            <w:shd w:val="clear" w:color="auto" w:fill="auto"/>
          </w:tcPr>
          <w:p w:rsidR="00316AF9" w:rsidRPr="0054433E" w:rsidRDefault="00316AF9" w:rsidP="00717523">
            <w:pPr>
              <w:pStyle w:val="BodyText"/>
              <w:ind w:left="0"/>
              <w:jc w:val="left"/>
              <w:rPr>
                <w:sz w:val="20"/>
              </w:rPr>
            </w:pPr>
            <w:r w:rsidRPr="0054433E">
              <w:rPr>
                <w:sz w:val="20"/>
              </w:rPr>
              <w:t>CCA Air China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060</w:t>
            </w:r>
          </w:p>
        </w:tc>
        <w:tc>
          <w:tcPr>
            <w:tcW w:w="4862" w:type="dxa"/>
            <w:shd w:val="clear" w:color="auto" w:fill="auto"/>
          </w:tcPr>
          <w:p w:rsidR="00316AF9" w:rsidRPr="0054433E" w:rsidRDefault="00316AF9" w:rsidP="00717523">
            <w:pPr>
              <w:pStyle w:val="BodyText"/>
              <w:ind w:left="0"/>
              <w:jc w:val="left"/>
              <w:rPr>
                <w:sz w:val="20"/>
              </w:rPr>
            </w:pPr>
            <w:r w:rsidRPr="0054433E">
              <w:rPr>
                <w:sz w:val="20"/>
              </w:rPr>
              <w:t>CDG Shandong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061</w:t>
            </w:r>
          </w:p>
        </w:tc>
        <w:tc>
          <w:tcPr>
            <w:tcW w:w="4862" w:type="dxa"/>
            <w:shd w:val="clear" w:color="auto" w:fill="auto"/>
          </w:tcPr>
          <w:p w:rsidR="00316AF9" w:rsidRPr="0054433E" w:rsidRDefault="00316AF9" w:rsidP="00717523">
            <w:pPr>
              <w:pStyle w:val="BodyText"/>
              <w:ind w:left="0"/>
              <w:jc w:val="left"/>
              <w:rPr>
                <w:sz w:val="20"/>
              </w:rPr>
            </w:pPr>
            <w:r w:rsidRPr="0054433E">
              <w:rPr>
                <w:sz w:val="20"/>
              </w:rPr>
              <w:t>CES China Eastern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062</w:t>
            </w:r>
          </w:p>
        </w:tc>
        <w:tc>
          <w:tcPr>
            <w:tcW w:w="4862" w:type="dxa"/>
            <w:shd w:val="clear" w:color="auto" w:fill="auto"/>
          </w:tcPr>
          <w:p w:rsidR="00316AF9" w:rsidRPr="0054433E" w:rsidRDefault="00316AF9" w:rsidP="00717523">
            <w:pPr>
              <w:pStyle w:val="BodyText"/>
              <w:ind w:left="0"/>
              <w:jc w:val="left"/>
              <w:rPr>
                <w:sz w:val="20"/>
              </w:rPr>
            </w:pPr>
            <w:r w:rsidRPr="0054433E">
              <w:rPr>
                <w:sz w:val="20"/>
              </w:rPr>
              <w:t>CHH Hainan Airlines Company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063</w:t>
            </w:r>
          </w:p>
        </w:tc>
        <w:tc>
          <w:tcPr>
            <w:tcW w:w="4862" w:type="dxa"/>
            <w:shd w:val="clear" w:color="auto" w:fill="auto"/>
          </w:tcPr>
          <w:p w:rsidR="00316AF9" w:rsidRPr="0054433E" w:rsidRDefault="00316AF9" w:rsidP="00717523">
            <w:pPr>
              <w:pStyle w:val="BodyText"/>
              <w:ind w:left="0"/>
              <w:jc w:val="left"/>
              <w:rPr>
                <w:sz w:val="20"/>
              </w:rPr>
            </w:pPr>
            <w:r w:rsidRPr="0054433E">
              <w:rPr>
                <w:sz w:val="20"/>
              </w:rPr>
              <w:t>CLH Lufthansa CityLine GmbH</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064</w:t>
            </w:r>
          </w:p>
        </w:tc>
        <w:tc>
          <w:tcPr>
            <w:tcW w:w="4862" w:type="dxa"/>
            <w:shd w:val="clear" w:color="auto" w:fill="auto"/>
          </w:tcPr>
          <w:p w:rsidR="00316AF9" w:rsidRPr="00DE1DA9" w:rsidRDefault="00316AF9" w:rsidP="00717523">
            <w:pPr>
              <w:pStyle w:val="BodyText"/>
              <w:ind w:left="0"/>
              <w:jc w:val="left"/>
              <w:rPr>
                <w:sz w:val="20"/>
                <w:lang w:val="fr-CA"/>
              </w:rPr>
            </w:pPr>
            <w:r w:rsidRPr="00DE1DA9">
              <w:rPr>
                <w:sz w:val="20"/>
                <w:lang w:val="fr-CA"/>
              </w:rPr>
              <w:t>CLX Cargolux Airlines International S.A.</w:t>
            </w:r>
          </w:p>
        </w:tc>
      </w:tr>
      <w:tr w:rsidR="00316AF9" w:rsidRPr="0054433E" w:rsidTr="00316AF9">
        <w:tc>
          <w:tcPr>
            <w:tcW w:w="1781" w:type="dxa"/>
            <w:vMerge/>
            <w:shd w:val="clear" w:color="auto" w:fill="auto"/>
          </w:tcPr>
          <w:p w:rsidR="00316AF9" w:rsidRPr="00DE1DA9" w:rsidRDefault="00316AF9" w:rsidP="00717523">
            <w:pPr>
              <w:rPr>
                <w:sz w:val="20"/>
                <w:lang w:val="fr-CA"/>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065</w:t>
            </w:r>
          </w:p>
        </w:tc>
        <w:tc>
          <w:tcPr>
            <w:tcW w:w="4862" w:type="dxa"/>
            <w:shd w:val="clear" w:color="auto" w:fill="auto"/>
          </w:tcPr>
          <w:p w:rsidR="00316AF9" w:rsidRPr="0054433E" w:rsidRDefault="00316AF9" w:rsidP="00717523">
            <w:pPr>
              <w:pStyle w:val="BodyText"/>
              <w:ind w:left="0"/>
              <w:jc w:val="left"/>
              <w:rPr>
                <w:sz w:val="20"/>
              </w:rPr>
            </w:pPr>
            <w:r w:rsidRPr="0054433E">
              <w:rPr>
                <w:sz w:val="20"/>
              </w:rPr>
              <w:t>CMI Continental Micronesia, Inc.</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066</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CMP Compania Panamena de Aviacion, S.A.</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067</w:t>
            </w:r>
          </w:p>
        </w:tc>
        <w:tc>
          <w:tcPr>
            <w:tcW w:w="4862" w:type="dxa"/>
            <w:shd w:val="clear" w:color="auto" w:fill="auto"/>
          </w:tcPr>
          <w:p w:rsidR="00316AF9" w:rsidRPr="0054433E" w:rsidRDefault="00316AF9" w:rsidP="00717523">
            <w:pPr>
              <w:pStyle w:val="BodyText"/>
              <w:ind w:left="0"/>
              <w:jc w:val="left"/>
              <w:rPr>
                <w:sz w:val="20"/>
              </w:rPr>
            </w:pPr>
            <w:r w:rsidRPr="0054433E">
              <w:rPr>
                <w:sz w:val="20"/>
              </w:rPr>
              <w:t>CNW China Northwest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068</w:t>
            </w:r>
          </w:p>
        </w:tc>
        <w:tc>
          <w:tcPr>
            <w:tcW w:w="4862" w:type="dxa"/>
            <w:shd w:val="clear" w:color="auto" w:fill="auto"/>
          </w:tcPr>
          <w:p w:rsidR="00316AF9" w:rsidRPr="0054433E" w:rsidRDefault="00316AF9" w:rsidP="00717523">
            <w:pPr>
              <w:pStyle w:val="BodyText"/>
              <w:ind w:left="0"/>
              <w:jc w:val="left"/>
              <w:rPr>
                <w:sz w:val="20"/>
              </w:rPr>
            </w:pPr>
            <w:r w:rsidRPr="0054433E">
              <w:rPr>
                <w:sz w:val="20"/>
              </w:rPr>
              <w:t>COA Continental Airlines,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069</w:t>
            </w:r>
          </w:p>
        </w:tc>
        <w:tc>
          <w:tcPr>
            <w:tcW w:w="4862" w:type="dxa"/>
            <w:shd w:val="clear" w:color="auto" w:fill="auto"/>
          </w:tcPr>
          <w:p w:rsidR="00316AF9" w:rsidRPr="0054433E" w:rsidRDefault="00316AF9" w:rsidP="00717523">
            <w:pPr>
              <w:pStyle w:val="BodyText"/>
              <w:ind w:left="0"/>
              <w:jc w:val="left"/>
              <w:rPr>
                <w:sz w:val="20"/>
              </w:rPr>
            </w:pPr>
            <w:r w:rsidRPr="0054433E">
              <w:rPr>
                <w:sz w:val="20"/>
              </w:rPr>
              <w:t>CPA Cathay Pacific Airways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070</w:t>
            </w:r>
          </w:p>
        </w:tc>
        <w:tc>
          <w:tcPr>
            <w:tcW w:w="4862" w:type="dxa"/>
            <w:shd w:val="clear" w:color="auto" w:fill="auto"/>
          </w:tcPr>
          <w:p w:rsidR="00316AF9" w:rsidRPr="0054433E" w:rsidRDefault="00316AF9" w:rsidP="00717523">
            <w:pPr>
              <w:pStyle w:val="BodyText"/>
              <w:ind w:left="0"/>
              <w:jc w:val="left"/>
              <w:rPr>
                <w:sz w:val="20"/>
              </w:rPr>
            </w:pPr>
            <w:r w:rsidRPr="0054433E">
              <w:rPr>
                <w:sz w:val="20"/>
              </w:rPr>
              <w:t>CPN Caspian Airlines Service Company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071</w:t>
            </w:r>
          </w:p>
        </w:tc>
        <w:tc>
          <w:tcPr>
            <w:tcW w:w="4862" w:type="dxa"/>
            <w:shd w:val="clear" w:color="auto" w:fill="auto"/>
          </w:tcPr>
          <w:p w:rsidR="00316AF9" w:rsidRPr="0054433E" w:rsidRDefault="00316AF9" w:rsidP="00717523">
            <w:pPr>
              <w:pStyle w:val="BodyText"/>
              <w:ind w:left="0"/>
              <w:jc w:val="left"/>
              <w:rPr>
                <w:sz w:val="20"/>
              </w:rPr>
            </w:pPr>
            <w:r w:rsidRPr="0054433E">
              <w:rPr>
                <w:sz w:val="20"/>
              </w:rPr>
              <w:t>CRL CORSAIR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072</w:t>
            </w:r>
          </w:p>
        </w:tc>
        <w:tc>
          <w:tcPr>
            <w:tcW w:w="4862" w:type="dxa"/>
            <w:shd w:val="clear" w:color="auto" w:fill="auto"/>
          </w:tcPr>
          <w:p w:rsidR="00316AF9" w:rsidRPr="0054433E" w:rsidRDefault="00316AF9" w:rsidP="00717523">
            <w:pPr>
              <w:pStyle w:val="BodyText"/>
              <w:ind w:left="0"/>
              <w:jc w:val="left"/>
              <w:rPr>
                <w:sz w:val="20"/>
              </w:rPr>
            </w:pPr>
            <w:r w:rsidRPr="0054433E">
              <w:rPr>
                <w:sz w:val="20"/>
              </w:rPr>
              <w:t>CSA Czech Airlines a.s., CSA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073</w:t>
            </w:r>
          </w:p>
        </w:tc>
        <w:tc>
          <w:tcPr>
            <w:tcW w:w="4862" w:type="dxa"/>
            <w:shd w:val="clear" w:color="auto" w:fill="auto"/>
          </w:tcPr>
          <w:p w:rsidR="00316AF9" w:rsidRPr="0054433E" w:rsidRDefault="00316AF9" w:rsidP="00717523">
            <w:pPr>
              <w:pStyle w:val="BodyText"/>
              <w:ind w:left="0"/>
              <w:jc w:val="left"/>
              <w:rPr>
                <w:sz w:val="20"/>
              </w:rPr>
            </w:pPr>
            <w:r w:rsidRPr="0054433E">
              <w:rPr>
                <w:sz w:val="20"/>
              </w:rPr>
              <w:t>CSN China Southern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074</w:t>
            </w:r>
          </w:p>
        </w:tc>
        <w:tc>
          <w:tcPr>
            <w:tcW w:w="4862" w:type="dxa"/>
            <w:shd w:val="clear" w:color="auto" w:fill="auto"/>
          </w:tcPr>
          <w:p w:rsidR="00316AF9" w:rsidRPr="0054433E" w:rsidRDefault="00316AF9" w:rsidP="00717523">
            <w:pPr>
              <w:pStyle w:val="BodyText"/>
              <w:ind w:left="0"/>
              <w:jc w:val="left"/>
              <w:rPr>
                <w:sz w:val="20"/>
              </w:rPr>
            </w:pPr>
            <w:r w:rsidRPr="0054433E">
              <w:rPr>
                <w:sz w:val="20"/>
              </w:rPr>
              <w:t>CTN Croatia Airlines</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075</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CUB Cubana de Aviacion S.A.</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076</w:t>
            </w:r>
          </w:p>
        </w:tc>
        <w:tc>
          <w:tcPr>
            <w:tcW w:w="4862" w:type="dxa"/>
            <w:shd w:val="clear" w:color="auto" w:fill="auto"/>
          </w:tcPr>
          <w:p w:rsidR="00316AF9" w:rsidRPr="0054433E" w:rsidRDefault="00316AF9" w:rsidP="00717523">
            <w:pPr>
              <w:pStyle w:val="BodyText"/>
              <w:ind w:left="0"/>
              <w:jc w:val="left"/>
              <w:rPr>
                <w:sz w:val="20"/>
              </w:rPr>
            </w:pPr>
            <w:r w:rsidRPr="0054433E">
              <w:rPr>
                <w:sz w:val="20"/>
              </w:rPr>
              <w:t>CXA Xiamen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077</w:t>
            </w:r>
          </w:p>
        </w:tc>
        <w:tc>
          <w:tcPr>
            <w:tcW w:w="4862" w:type="dxa"/>
            <w:shd w:val="clear" w:color="auto" w:fill="auto"/>
          </w:tcPr>
          <w:p w:rsidR="00316AF9" w:rsidRPr="0054433E" w:rsidRDefault="00316AF9" w:rsidP="00717523">
            <w:pPr>
              <w:pStyle w:val="BodyText"/>
              <w:ind w:left="0"/>
              <w:jc w:val="left"/>
              <w:rPr>
                <w:sz w:val="20"/>
              </w:rPr>
            </w:pPr>
            <w:r w:rsidRPr="0054433E">
              <w:rPr>
                <w:sz w:val="20"/>
              </w:rPr>
              <w:t>CYH China Yunnan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078</w:t>
            </w:r>
          </w:p>
        </w:tc>
        <w:tc>
          <w:tcPr>
            <w:tcW w:w="4862" w:type="dxa"/>
            <w:shd w:val="clear" w:color="auto" w:fill="auto"/>
          </w:tcPr>
          <w:p w:rsidR="00316AF9" w:rsidRPr="0054433E" w:rsidRDefault="00316AF9" w:rsidP="00717523">
            <w:pPr>
              <w:pStyle w:val="BodyText"/>
              <w:ind w:left="0"/>
              <w:jc w:val="left"/>
              <w:rPr>
                <w:sz w:val="20"/>
              </w:rPr>
            </w:pPr>
            <w:r w:rsidRPr="0054433E">
              <w:rPr>
                <w:sz w:val="20"/>
              </w:rPr>
              <w:t>CYP Cyprus Airways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079</w:t>
            </w:r>
          </w:p>
        </w:tc>
        <w:tc>
          <w:tcPr>
            <w:tcW w:w="4862" w:type="dxa"/>
            <w:shd w:val="clear" w:color="auto" w:fill="auto"/>
          </w:tcPr>
          <w:p w:rsidR="00316AF9" w:rsidRPr="0054433E" w:rsidRDefault="00316AF9" w:rsidP="00717523">
            <w:pPr>
              <w:pStyle w:val="BodyText"/>
              <w:ind w:left="0"/>
              <w:jc w:val="left"/>
              <w:rPr>
                <w:sz w:val="20"/>
              </w:rPr>
            </w:pPr>
            <w:r w:rsidRPr="0054433E">
              <w:rPr>
                <w:sz w:val="20"/>
              </w:rPr>
              <w:t>DAH Air Algerie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080</w:t>
            </w:r>
          </w:p>
        </w:tc>
        <w:tc>
          <w:tcPr>
            <w:tcW w:w="4862" w:type="dxa"/>
            <w:shd w:val="clear" w:color="auto" w:fill="auto"/>
          </w:tcPr>
          <w:p w:rsidR="00316AF9" w:rsidRPr="0054433E" w:rsidRDefault="00316AF9" w:rsidP="00717523">
            <w:pPr>
              <w:pStyle w:val="BodyText"/>
              <w:ind w:left="0"/>
              <w:jc w:val="left"/>
              <w:rPr>
                <w:sz w:val="20"/>
              </w:rPr>
            </w:pPr>
            <w:r w:rsidRPr="0054433E">
              <w:rPr>
                <w:sz w:val="20"/>
              </w:rPr>
              <w:t>DAL Delta Air Lines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081</w:t>
            </w:r>
          </w:p>
        </w:tc>
        <w:tc>
          <w:tcPr>
            <w:tcW w:w="4862" w:type="dxa"/>
            <w:shd w:val="clear" w:color="auto" w:fill="auto"/>
          </w:tcPr>
          <w:p w:rsidR="00316AF9" w:rsidRPr="0054433E" w:rsidRDefault="00316AF9" w:rsidP="00717523">
            <w:pPr>
              <w:pStyle w:val="BodyText"/>
              <w:ind w:left="0"/>
              <w:jc w:val="left"/>
              <w:rPr>
                <w:sz w:val="20"/>
              </w:rPr>
            </w:pPr>
            <w:r w:rsidRPr="0054433E">
              <w:rPr>
                <w:sz w:val="20"/>
              </w:rPr>
              <w:t>DAN Maersk Air A.S.</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082</w:t>
            </w:r>
          </w:p>
        </w:tc>
        <w:tc>
          <w:tcPr>
            <w:tcW w:w="4862" w:type="dxa"/>
            <w:shd w:val="clear" w:color="auto" w:fill="auto"/>
          </w:tcPr>
          <w:p w:rsidR="00316AF9" w:rsidRPr="00DE1DA9" w:rsidRDefault="00316AF9" w:rsidP="00717523">
            <w:pPr>
              <w:pStyle w:val="BodyText"/>
              <w:ind w:left="0"/>
              <w:jc w:val="left"/>
              <w:rPr>
                <w:sz w:val="20"/>
                <w:lang w:val="fr-CA"/>
              </w:rPr>
            </w:pPr>
            <w:r w:rsidRPr="00DE1DA9">
              <w:rPr>
                <w:sz w:val="20"/>
                <w:lang w:val="fr-CA"/>
              </w:rPr>
              <w:t>DAT Delta Air Transport N.V.</w:t>
            </w:r>
          </w:p>
        </w:tc>
      </w:tr>
      <w:tr w:rsidR="00316AF9" w:rsidRPr="0054433E" w:rsidTr="00316AF9">
        <w:tc>
          <w:tcPr>
            <w:tcW w:w="1781" w:type="dxa"/>
            <w:vMerge/>
            <w:shd w:val="clear" w:color="auto" w:fill="auto"/>
          </w:tcPr>
          <w:p w:rsidR="00316AF9" w:rsidRPr="00DE1DA9" w:rsidRDefault="00316AF9" w:rsidP="00717523">
            <w:pPr>
              <w:rPr>
                <w:sz w:val="20"/>
                <w:lang w:val="fr-CA"/>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083</w:t>
            </w:r>
          </w:p>
        </w:tc>
        <w:tc>
          <w:tcPr>
            <w:tcW w:w="4862" w:type="dxa"/>
            <w:shd w:val="clear" w:color="auto" w:fill="auto"/>
          </w:tcPr>
          <w:p w:rsidR="00316AF9" w:rsidRPr="0054433E" w:rsidRDefault="00316AF9" w:rsidP="00717523">
            <w:pPr>
              <w:pStyle w:val="BodyText"/>
              <w:ind w:left="0"/>
              <w:jc w:val="left"/>
              <w:rPr>
                <w:sz w:val="20"/>
              </w:rPr>
            </w:pPr>
            <w:r w:rsidRPr="0054433E">
              <w:rPr>
                <w:sz w:val="20"/>
              </w:rPr>
              <w:t>DHK DHL Air Limited</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084</w:t>
            </w:r>
          </w:p>
        </w:tc>
        <w:tc>
          <w:tcPr>
            <w:tcW w:w="4862" w:type="dxa"/>
            <w:shd w:val="clear" w:color="auto" w:fill="auto"/>
          </w:tcPr>
          <w:p w:rsidR="00316AF9" w:rsidRPr="00DE1DA9" w:rsidRDefault="00316AF9" w:rsidP="00717523">
            <w:pPr>
              <w:pStyle w:val="BodyText"/>
              <w:ind w:left="0"/>
              <w:jc w:val="left"/>
              <w:rPr>
                <w:sz w:val="20"/>
                <w:lang w:val="fr-CA"/>
              </w:rPr>
            </w:pPr>
            <w:r w:rsidRPr="00DE1DA9">
              <w:rPr>
                <w:sz w:val="20"/>
                <w:lang w:val="fr-CA"/>
              </w:rPr>
              <w:t>DHX DHL International E.C.</w:t>
            </w:r>
          </w:p>
        </w:tc>
      </w:tr>
      <w:tr w:rsidR="00316AF9" w:rsidRPr="0054433E" w:rsidTr="00316AF9">
        <w:tc>
          <w:tcPr>
            <w:tcW w:w="1781" w:type="dxa"/>
            <w:vMerge/>
            <w:shd w:val="clear" w:color="auto" w:fill="auto"/>
          </w:tcPr>
          <w:p w:rsidR="00316AF9" w:rsidRPr="00DE1DA9" w:rsidRDefault="00316AF9" w:rsidP="00717523">
            <w:pPr>
              <w:rPr>
                <w:sz w:val="20"/>
                <w:lang w:val="fr-CA"/>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085</w:t>
            </w:r>
          </w:p>
        </w:tc>
        <w:tc>
          <w:tcPr>
            <w:tcW w:w="4862" w:type="dxa"/>
            <w:shd w:val="clear" w:color="auto" w:fill="auto"/>
          </w:tcPr>
          <w:p w:rsidR="00316AF9" w:rsidRPr="0054433E" w:rsidRDefault="00316AF9" w:rsidP="00717523">
            <w:pPr>
              <w:pStyle w:val="BodyText"/>
              <w:ind w:left="0"/>
              <w:jc w:val="left"/>
              <w:rPr>
                <w:sz w:val="20"/>
              </w:rPr>
            </w:pPr>
            <w:r w:rsidRPr="0054433E">
              <w:rPr>
                <w:sz w:val="20"/>
              </w:rPr>
              <w:t>DLH Deutsche Lufthansa AG</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086</w:t>
            </w:r>
          </w:p>
        </w:tc>
        <w:tc>
          <w:tcPr>
            <w:tcW w:w="4862" w:type="dxa"/>
            <w:shd w:val="clear" w:color="auto" w:fill="auto"/>
          </w:tcPr>
          <w:p w:rsidR="00316AF9" w:rsidRPr="0054433E" w:rsidRDefault="00316AF9" w:rsidP="00717523">
            <w:pPr>
              <w:pStyle w:val="BodyText"/>
              <w:ind w:left="0"/>
              <w:jc w:val="left"/>
              <w:rPr>
                <w:sz w:val="20"/>
              </w:rPr>
            </w:pPr>
            <w:r w:rsidRPr="0054433E">
              <w:rPr>
                <w:sz w:val="20"/>
              </w:rPr>
              <w:t>DNM Denim Air</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087</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DTA TAAG - Linhas Aereas de Angola</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088</w:t>
            </w:r>
          </w:p>
        </w:tc>
        <w:tc>
          <w:tcPr>
            <w:tcW w:w="4862" w:type="dxa"/>
            <w:shd w:val="clear" w:color="auto" w:fill="auto"/>
          </w:tcPr>
          <w:p w:rsidR="00316AF9" w:rsidRPr="0054433E" w:rsidRDefault="00316AF9" w:rsidP="00717523">
            <w:pPr>
              <w:pStyle w:val="BodyText"/>
              <w:ind w:left="0"/>
              <w:jc w:val="left"/>
              <w:rPr>
                <w:sz w:val="20"/>
              </w:rPr>
            </w:pPr>
            <w:r w:rsidRPr="0054433E">
              <w:rPr>
                <w:sz w:val="20"/>
              </w:rPr>
              <w:t>EIN Aer Lingus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089</w:t>
            </w:r>
          </w:p>
        </w:tc>
        <w:tc>
          <w:tcPr>
            <w:tcW w:w="4862" w:type="dxa"/>
            <w:shd w:val="clear" w:color="auto" w:fill="auto"/>
          </w:tcPr>
          <w:p w:rsidR="00316AF9" w:rsidRPr="0054433E" w:rsidRDefault="00316AF9" w:rsidP="00717523">
            <w:pPr>
              <w:pStyle w:val="BodyText"/>
              <w:ind w:left="0"/>
              <w:jc w:val="left"/>
              <w:rPr>
                <w:sz w:val="20"/>
              </w:rPr>
            </w:pPr>
            <w:r w:rsidRPr="0054433E">
              <w:rPr>
                <w:sz w:val="20"/>
              </w:rPr>
              <w:t>ELG ALPI Eagles S.p.A.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090</w:t>
            </w:r>
          </w:p>
        </w:tc>
        <w:tc>
          <w:tcPr>
            <w:tcW w:w="4862" w:type="dxa"/>
            <w:shd w:val="clear" w:color="auto" w:fill="auto"/>
          </w:tcPr>
          <w:p w:rsidR="00316AF9" w:rsidRPr="0054433E" w:rsidRDefault="00316AF9" w:rsidP="00717523">
            <w:pPr>
              <w:pStyle w:val="BodyText"/>
              <w:ind w:left="0"/>
              <w:jc w:val="left"/>
              <w:rPr>
                <w:sz w:val="20"/>
              </w:rPr>
            </w:pPr>
            <w:r w:rsidRPr="0054433E">
              <w:rPr>
                <w:sz w:val="20"/>
              </w:rPr>
              <w:t>ELL Estonian Air</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091</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ELY El Al Israel Airlines Ltd.</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092</w:t>
            </w:r>
          </w:p>
        </w:tc>
        <w:tc>
          <w:tcPr>
            <w:tcW w:w="4862" w:type="dxa"/>
            <w:shd w:val="clear" w:color="auto" w:fill="auto"/>
          </w:tcPr>
          <w:p w:rsidR="00316AF9" w:rsidRPr="0054433E" w:rsidRDefault="00316AF9" w:rsidP="00717523">
            <w:pPr>
              <w:pStyle w:val="BodyText"/>
              <w:ind w:left="0"/>
              <w:jc w:val="left"/>
              <w:rPr>
                <w:sz w:val="20"/>
              </w:rPr>
            </w:pPr>
            <w:r w:rsidRPr="0054433E">
              <w:rPr>
                <w:sz w:val="20"/>
              </w:rPr>
              <w:t>ETD Etihad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093</w:t>
            </w:r>
          </w:p>
        </w:tc>
        <w:tc>
          <w:tcPr>
            <w:tcW w:w="4862" w:type="dxa"/>
            <w:shd w:val="clear" w:color="auto" w:fill="auto"/>
          </w:tcPr>
          <w:p w:rsidR="00316AF9" w:rsidRPr="0054433E" w:rsidRDefault="00316AF9" w:rsidP="00717523">
            <w:pPr>
              <w:pStyle w:val="BodyText"/>
              <w:ind w:left="0"/>
              <w:jc w:val="left"/>
              <w:rPr>
                <w:sz w:val="20"/>
              </w:rPr>
            </w:pPr>
            <w:r w:rsidRPr="0054433E">
              <w:rPr>
                <w:sz w:val="20"/>
              </w:rPr>
              <w:t>ETH Ethiopian Airlines Enterprise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094</w:t>
            </w:r>
          </w:p>
        </w:tc>
        <w:tc>
          <w:tcPr>
            <w:tcW w:w="4862" w:type="dxa"/>
            <w:shd w:val="clear" w:color="auto" w:fill="auto"/>
          </w:tcPr>
          <w:p w:rsidR="00316AF9" w:rsidRPr="0054433E" w:rsidRDefault="00316AF9" w:rsidP="00717523">
            <w:pPr>
              <w:pStyle w:val="BodyText"/>
              <w:ind w:left="0"/>
              <w:jc w:val="left"/>
              <w:rPr>
                <w:sz w:val="20"/>
              </w:rPr>
            </w:pPr>
            <w:r w:rsidRPr="0054433E">
              <w:rPr>
                <w:sz w:val="20"/>
              </w:rPr>
              <w:t>EVA EVA Airways Corporation</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095</w:t>
            </w:r>
          </w:p>
        </w:tc>
        <w:tc>
          <w:tcPr>
            <w:tcW w:w="4862" w:type="dxa"/>
            <w:shd w:val="clear" w:color="auto" w:fill="auto"/>
          </w:tcPr>
          <w:p w:rsidR="00316AF9" w:rsidRPr="0054433E" w:rsidRDefault="00316AF9" w:rsidP="00717523">
            <w:pPr>
              <w:pStyle w:val="BodyText"/>
              <w:ind w:left="0"/>
              <w:jc w:val="left"/>
              <w:rPr>
                <w:sz w:val="20"/>
              </w:rPr>
            </w:pPr>
            <w:r w:rsidRPr="0054433E">
              <w:rPr>
                <w:sz w:val="20"/>
              </w:rPr>
              <w:t>EWG Eurowings AG</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096</w:t>
            </w:r>
          </w:p>
        </w:tc>
        <w:tc>
          <w:tcPr>
            <w:tcW w:w="4862" w:type="dxa"/>
            <w:shd w:val="clear" w:color="auto" w:fill="auto"/>
          </w:tcPr>
          <w:p w:rsidR="00316AF9" w:rsidRPr="0054433E" w:rsidRDefault="00316AF9" w:rsidP="00717523">
            <w:pPr>
              <w:pStyle w:val="BodyText"/>
              <w:ind w:left="0"/>
              <w:jc w:val="left"/>
              <w:rPr>
                <w:sz w:val="20"/>
              </w:rPr>
            </w:pPr>
            <w:r w:rsidRPr="0054433E">
              <w:rPr>
                <w:sz w:val="20"/>
              </w:rPr>
              <w:t>FCN Falcon Air AB</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097</w:t>
            </w:r>
          </w:p>
        </w:tc>
        <w:tc>
          <w:tcPr>
            <w:tcW w:w="4862" w:type="dxa"/>
            <w:shd w:val="clear" w:color="auto" w:fill="auto"/>
          </w:tcPr>
          <w:p w:rsidR="00316AF9" w:rsidRPr="0054433E" w:rsidRDefault="00316AF9" w:rsidP="00717523">
            <w:pPr>
              <w:pStyle w:val="BodyText"/>
              <w:ind w:left="0"/>
              <w:jc w:val="left"/>
              <w:rPr>
                <w:sz w:val="20"/>
              </w:rPr>
            </w:pPr>
            <w:r w:rsidRPr="0054433E">
              <w:rPr>
                <w:sz w:val="20"/>
              </w:rPr>
              <w:t>FDX FedEx</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098</w:t>
            </w:r>
          </w:p>
        </w:tc>
        <w:tc>
          <w:tcPr>
            <w:tcW w:w="4862" w:type="dxa"/>
            <w:shd w:val="clear" w:color="auto" w:fill="auto"/>
          </w:tcPr>
          <w:p w:rsidR="00316AF9" w:rsidRPr="0054433E" w:rsidRDefault="00316AF9" w:rsidP="00717523">
            <w:pPr>
              <w:pStyle w:val="BodyText"/>
              <w:ind w:left="0"/>
              <w:jc w:val="left"/>
              <w:rPr>
                <w:sz w:val="20"/>
              </w:rPr>
            </w:pPr>
            <w:r w:rsidRPr="0054433E">
              <w:rPr>
                <w:sz w:val="20"/>
              </w:rPr>
              <w:t>FIN Finnair Oyj</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099</w:t>
            </w:r>
          </w:p>
        </w:tc>
        <w:tc>
          <w:tcPr>
            <w:tcW w:w="4862" w:type="dxa"/>
            <w:shd w:val="clear" w:color="auto" w:fill="auto"/>
          </w:tcPr>
          <w:p w:rsidR="00316AF9" w:rsidRPr="0054433E" w:rsidRDefault="00316AF9" w:rsidP="00717523">
            <w:pPr>
              <w:pStyle w:val="BodyText"/>
              <w:ind w:left="0"/>
              <w:jc w:val="left"/>
              <w:rPr>
                <w:sz w:val="20"/>
              </w:rPr>
            </w:pPr>
            <w:r w:rsidRPr="0054433E">
              <w:rPr>
                <w:sz w:val="20"/>
              </w:rPr>
              <w:t>FJI Air Pacific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100</w:t>
            </w:r>
          </w:p>
        </w:tc>
        <w:tc>
          <w:tcPr>
            <w:tcW w:w="4862" w:type="dxa"/>
            <w:shd w:val="clear" w:color="auto" w:fill="auto"/>
          </w:tcPr>
          <w:p w:rsidR="00316AF9" w:rsidRPr="0054433E" w:rsidRDefault="00316AF9" w:rsidP="00717523">
            <w:pPr>
              <w:pStyle w:val="BodyText"/>
              <w:ind w:left="0"/>
              <w:jc w:val="left"/>
              <w:rPr>
                <w:sz w:val="20"/>
              </w:rPr>
            </w:pPr>
            <w:r w:rsidRPr="0054433E">
              <w:rPr>
                <w:sz w:val="20"/>
              </w:rPr>
              <w:t>GBL GB Airways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101</w:t>
            </w:r>
          </w:p>
        </w:tc>
        <w:tc>
          <w:tcPr>
            <w:tcW w:w="4862" w:type="dxa"/>
            <w:shd w:val="clear" w:color="auto" w:fill="auto"/>
          </w:tcPr>
          <w:p w:rsidR="00316AF9" w:rsidRPr="0054433E" w:rsidRDefault="00316AF9" w:rsidP="00717523">
            <w:pPr>
              <w:pStyle w:val="BodyText"/>
              <w:ind w:left="0"/>
              <w:jc w:val="left"/>
              <w:rPr>
                <w:sz w:val="20"/>
              </w:rPr>
            </w:pPr>
            <w:r w:rsidRPr="0054433E">
              <w:rPr>
                <w:sz w:val="20"/>
              </w:rPr>
              <w:t>GEC Lufthansa Cargo AG</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102</w:t>
            </w:r>
          </w:p>
        </w:tc>
        <w:tc>
          <w:tcPr>
            <w:tcW w:w="4862" w:type="dxa"/>
            <w:shd w:val="clear" w:color="auto" w:fill="auto"/>
          </w:tcPr>
          <w:p w:rsidR="00316AF9" w:rsidRPr="0054433E" w:rsidRDefault="00316AF9" w:rsidP="00717523">
            <w:pPr>
              <w:pStyle w:val="BodyText"/>
              <w:ind w:left="0"/>
              <w:jc w:val="left"/>
              <w:rPr>
                <w:sz w:val="20"/>
              </w:rPr>
            </w:pPr>
            <w:r w:rsidRPr="0054433E">
              <w:rPr>
                <w:sz w:val="20"/>
              </w:rPr>
              <w:t>GFA Gulf Air Company G.S.C.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103</w:t>
            </w:r>
          </w:p>
        </w:tc>
        <w:tc>
          <w:tcPr>
            <w:tcW w:w="4862" w:type="dxa"/>
            <w:shd w:val="clear" w:color="auto" w:fill="auto"/>
          </w:tcPr>
          <w:p w:rsidR="00316AF9" w:rsidRPr="0054433E" w:rsidRDefault="00316AF9" w:rsidP="00717523">
            <w:pPr>
              <w:pStyle w:val="BodyText"/>
              <w:ind w:left="0"/>
              <w:jc w:val="left"/>
              <w:rPr>
                <w:sz w:val="20"/>
              </w:rPr>
            </w:pPr>
            <w:r w:rsidRPr="0054433E">
              <w:rPr>
                <w:sz w:val="20"/>
              </w:rPr>
              <w:t>GHA Ghana Airways Corp.</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104</w:t>
            </w:r>
          </w:p>
        </w:tc>
        <w:tc>
          <w:tcPr>
            <w:tcW w:w="4862" w:type="dxa"/>
            <w:shd w:val="clear" w:color="auto" w:fill="auto"/>
          </w:tcPr>
          <w:p w:rsidR="00316AF9" w:rsidRPr="0054433E" w:rsidRDefault="00316AF9" w:rsidP="00717523">
            <w:pPr>
              <w:pStyle w:val="BodyText"/>
              <w:ind w:left="0"/>
              <w:jc w:val="left"/>
              <w:rPr>
                <w:sz w:val="20"/>
              </w:rPr>
            </w:pPr>
            <w:r w:rsidRPr="0054433E">
              <w:rPr>
                <w:sz w:val="20"/>
              </w:rPr>
              <w:t>GIA Garuda Indonesia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105</w:t>
            </w:r>
          </w:p>
        </w:tc>
        <w:tc>
          <w:tcPr>
            <w:tcW w:w="4862" w:type="dxa"/>
            <w:shd w:val="clear" w:color="auto" w:fill="auto"/>
          </w:tcPr>
          <w:p w:rsidR="00316AF9" w:rsidRPr="0054433E" w:rsidRDefault="00316AF9" w:rsidP="00717523">
            <w:pPr>
              <w:pStyle w:val="BodyText"/>
              <w:ind w:left="0"/>
              <w:jc w:val="left"/>
              <w:rPr>
                <w:sz w:val="20"/>
              </w:rPr>
            </w:pPr>
            <w:r w:rsidRPr="0054433E">
              <w:rPr>
                <w:sz w:val="20"/>
              </w:rPr>
              <w:t>HCY Helios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106</w:t>
            </w:r>
          </w:p>
        </w:tc>
        <w:tc>
          <w:tcPr>
            <w:tcW w:w="4862" w:type="dxa"/>
            <w:shd w:val="clear" w:color="auto" w:fill="auto"/>
          </w:tcPr>
          <w:p w:rsidR="00316AF9" w:rsidRPr="0054433E" w:rsidRDefault="00316AF9" w:rsidP="00717523">
            <w:pPr>
              <w:pStyle w:val="BodyText"/>
              <w:ind w:left="0"/>
              <w:jc w:val="left"/>
              <w:rPr>
                <w:sz w:val="20"/>
              </w:rPr>
            </w:pPr>
            <w:r w:rsidRPr="0054433E">
              <w:rPr>
                <w:sz w:val="20"/>
              </w:rPr>
              <w:t>HDA Hong Kong Dragon Airlines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107</w:t>
            </w:r>
          </w:p>
        </w:tc>
        <w:tc>
          <w:tcPr>
            <w:tcW w:w="4862" w:type="dxa"/>
            <w:shd w:val="clear" w:color="auto" w:fill="auto"/>
          </w:tcPr>
          <w:p w:rsidR="00316AF9" w:rsidRPr="0054433E" w:rsidRDefault="00316AF9" w:rsidP="00717523">
            <w:pPr>
              <w:pStyle w:val="BodyText"/>
              <w:ind w:left="0"/>
              <w:jc w:val="left"/>
              <w:rPr>
                <w:sz w:val="20"/>
              </w:rPr>
            </w:pPr>
            <w:r w:rsidRPr="0054433E">
              <w:rPr>
                <w:sz w:val="20"/>
              </w:rPr>
              <w:t>HEJ Hellas Jet S.A.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108</w:t>
            </w:r>
          </w:p>
        </w:tc>
        <w:tc>
          <w:tcPr>
            <w:tcW w:w="4862" w:type="dxa"/>
            <w:shd w:val="clear" w:color="auto" w:fill="auto"/>
          </w:tcPr>
          <w:p w:rsidR="00316AF9" w:rsidRPr="0054433E" w:rsidRDefault="00316AF9" w:rsidP="00717523">
            <w:pPr>
              <w:pStyle w:val="BodyText"/>
              <w:ind w:left="0"/>
              <w:jc w:val="left"/>
              <w:rPr>
                <w:sz w:val="20"/>
              </w:rPr>
            </w:pPr>
            <w:r w:rsidRPr="0054433E">
              <w:rPr>
                <w:sz w:val="20"/>
              </w:rPr>
              <w:t>HHN Hahn Air 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109</w:t>
            </w:r>
          </w:p>
        </w:tc>
        <w:tc>
          <w:tcPr>
            <w:tcW w:w="4862" w:type="dxa"/>
            <w:shd w:val="clear" w:color="auto" w:fill="auto"/>
          </w:tcPr>
          <w:p w:rsidR="00316AF9" w:rsidRPr="0054433E" w:rsidRDefault="00316AF9" w:rsidP="00717523">
            <w:pPr>
              <w:pStyle w:val="BodyText"/>
              <w:ind w:left="0"/>
              <w:jc w:val="left"/>
              <w:rPr>
                <w:sz w:val="20"/>
              </w:rPr>
            </w:pPr>
            <w:r w:rsidRPr="0054433E">
              <w:rPr>
                <w:sz w:val="20"/>
              </w:rPr>
              <w:t>HLF Hapag Lloyd Fluggesellschaft</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110</w:t>
            </w:r>
          </w:p>
        </w:tc>
        <w:tc>
          <w:tcPr>
            <w:tcW w:w="4862" w:type="dxa"/>
            <w:shd w:val="clear" w:color="auto" w:fill="auto"/>
          </w:tcPr>
          <w:p w:rsidR="00316AF9" w:rsidRPr="0054433E" w:rsidRDefault="00316AF9" w:rsidP="00717523">
            <w:pPr>
              <w:pStyle w:val="BodyText"/>
              <w:ind w:left="0"/>
              <w:jc w:val="left"/>
              <w:rPr>
                <w:sz w:val="20"/>
              </w:rPr>
            </w:pPr>
            <w:r w:rsidRPr="0054433E">
              <w:rPr>
                <w:sz w:val="20"/>
              </w:rPr>
              <w:t>HZL Hazelton Airlines dba Regional Express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111</w:t>
            </w:r>
          </w:p>
        </w:tc>
        <w:tc>
          <w:tcPr>
            <w:tcW w:w="4862" w:type="dxa"/>
            <w:shd w:val="clear" w:color="auto" w:fill="auto"/>
          </w:tcPr>
          <w:p w:rsidR="00316AF9" w:rsidRPr="0054433E" w:rsidRDefault="00316AF9" w:rsidP="00717523">
            <w:pPr>
              <w:pStyle w:val="BodyText"/>
              <w:ind w:left="0"/>
              <w:jc w:val="left"/>
              <w:rPr>
                <w:sz w:val="20"/>
              </w:rPr>
            </w:pPr>
            <w:r w:rsidRPr="0054433E">
              <w:rPr>
                <w:sz w:val="20"/>
              </w:rPr>
              <w:t>IAC Indian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112</w:t>
            </w:r>
          </w:p>
        </w:tc>
        <w:tc>
          <w:tcPr>
            <w:tcW w:w="4862" w:type="dxa"/>
            <w:shd w:val="clear" w:color="auto" w:fill="auto"/>
          </w:tcPr>
          <w:p w:rsidR="00316AF9" w:rsidRPr="0054433E" w:rsidRDefault="00316AF9" w:rsidP="00717523">
            <w:pPr>
              <w:pStyle w:val="BodyText"/>
              <w:ind w:left="0"/>
              <w:jc w:val="left"/>
              <w:rPr>
                <w:sz w:val="20"/>
              </w:rPr>
            </w:pPr>
            <w:r w:rsidRPr="0054433E">
              <w:rPr>
                <w:sz w:val="20"/>
              </w:rPr>
              <w:t>IAW Iraqi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113</w:t>
            </w:r>
          </w:p>
        </w:tc>
        <w:tc>
          <w:tcPr>
            <w:tcW w:w="4862" w:type="dxa"/>
            <w:shd w:val="clear" w:color="auto" w:fill="auto"/>
          </w:tcPr>
          <w:p w:rsidR="00316AF9" w:rsidRPr="0054433E" w:rsidRDefault="00316AF9" w:rsidP="00717523">
            <w:pPr>
              <w:pStyle w:val="BodyText"/>
              <w:ind w:left="0"/>
              <w:jc w:val="left"/>
              <w:rPr>
                <w:sz w:val="20"/>
              </w:rPr>
            </w:pPr>
            <w:r w:rsidRPr="0054433E">
              <w:rPr>
                <w:sz w:val="20"/>
              </w:rPr>
              <w:t>IBB Binter Canarias</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114</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IBE Iberia - Lineas Aereas de Espana</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115</w:t>
            </w:r>
          </w:p>
        </w:tc>
        <w:tc>
          <w:tcPr>
            <w:tcW w:w="4862" w:type="dxa"/>
            <w:shd w:val="clear" w:color="auto" w:fill="auto"/>
          </w:tcPr>
          <w:p w:rsidR="00316AF9" w:rsidRPr="0054433E" w:rsidRDefault="00316AF9" w:rsidP="00717523">
            <w:pPr>
              <w:pStyle w:val="BodyText"/>
              <w:ind w:left="0"/>
              <w:jc w:val="left"/>
              <w:rPr>
                <w:sz w:val="20"/>
              </w:rPr>
            </w:pPr>
            <w:r w:rsidRPr="0054433E">
              <w:rPr>
                <w:sz w:val="20"/>
              </w:rPr>
              <w:t>ICE Icelandair</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116</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ICL C.A.L. Cargo Airlines Ltd.</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117</w:t>
            </w:r>
          </w:p>
        </w:tc>
        <w:tc>
          <w:tcPr>
            <w:tcW w:w="4862" w:type="dxa"/>
            <w:shd w:val="clear" w:color="auto" w:fill="auto"/>
          </w:tcPr>
          <w:p w:rsidR="00316AF9" w:rsidRPr="0054433E" w:rsidRDefault="00316AF9" w:rsidP="00717523">
            <w:pPr>
              <w:pStyle w:val="BodyText"/>
              <w:ind w:left="0"/>
              <w:jc w:val="left"/>
              <w:rPr>
                <w:sz w:val="20"/>
              </w:rPr>
            </w:pPr>
            <w:r w:rsidRPr="0054433E">
              <w:rPr>
                <w:sz w:val="20"/>
              </w:rPr>
              <w:t>IRA Iran Air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118</w:t>
            </w:r>
          </w:p>
        </w:tc>
        <w:tc>
          <w:tcPr>
            <w:tcW w:w="4862" w:type="dxa"/>
            <w:shd w:val="clear" w:color="auto" w:fill="auto"/>
          </w:tcPr>
          <w:p w:rsidR="00316AF9" w:rsidRPr="0054433E" w:rsidRDefault="00316AF9" w:rsidP="00717523">
            <w:pPr>
              <w:pStyle w:val="BodyText"/>
              <w:ind w:left="0"/>
              <w:jc w:val="left"/>
              <w:rPr>
                <w:sz w:val="20"/>
              </w:rPr>
            </w:pPr>
            <w:r w:rsidRPr="0054433E">
              <w:rPr>
                <w:sz w:val="20"/>
              </w:rPr>
              <w:t>IRC Iran Aseman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119</w:t>
            </w:r>
          </w:p>
        </w:tc>
        <w:tc>
          <w:tcPr>
            <w:tcW w:w="4862" w:type="dxa"/>
            <w:shd w:val="clear" w:color="auto" w:fill="auto"/>
          </w:tcPr>
          <w:p w:rsidR="00316AF9" w:rsidRPr="0054433E" w:rsidRDefault="00316AF9" w:rsidP="00717523">
            <w:pPr>
              <w:pStyle w:val="BodyText"/>
              <w:ind w:left="0"/>
              <w:jc w:val="left"/>
              <w:rPr>
                <w:sz w:val="20"/>
              </w:rPr>
            </w:pPr>
            <w:r w:rsidRPr="0054433E">
              <w:rPr>
                <w:sz w:val="20"/>
              </w:rPr>
              <w:t>IRM Mahan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120</w:t>
            </w:r>
          </w:p>
        </w:tc>
        <w:tc>
          <w:tcPr>
            <w:tcW w:w="4862" w:type="dxa"/>
            <w:shd w:val="clear" w:color="auto" w:fill="auto"/>
          </w:tcPr>
          <w:p w:rsidR="00316AF9" w:rsidRPr="0054433E" w:rsidRDefault="00316AF9" w:rsidP="00717523">
            <w:pPr>
              <w:pStyle w:val="BodyText"/>
              <w:ind w:left="0"/>
              <w:jc w:val="left"/>
              <w:rPr>
                <w:sz w:val="20"/>
              </w:rPr>
            </w:pPr>
            <w:r w:rsidRPr="0054433E">
              <w:rPr>
                <w:sz w:val="20"/>
              </w:rPr>
              <w:t>ISR Israir Airlines and Tourism Ltd.</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121</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ISS Meridiana S.p.A.</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122</w:t>
            </w:r>
          </w:p>
        </w:tc>
        <w:tc>
          <w:tcPr>
            <w:tcW w:w="4862" w:type="dxa"/>
            <w:shd w:val="clear" w:color="auto" w:fill="auto"/>
          </w:tcPr>
          <w:p w:rsidR="00316AF9" w:rsidRPr="0054433E" w:rsidRDefault="00316AF9" w:rsidP="00717523">
            <w:pPr>
              <w:pStyle w:val="BodyText"/>
              <w:ind w:left="0"/>
              <w:jc w:val="left"/>
              <w:rPr>
                <w:sz w:val="20"/>
              </w:rPr>
            </w:pPr>
            <w:r w:rsidRPr="0054433E">
              <w:rPr>
                <w:sz w:val="20"/>
              </w:rPr>
              <w:t>IYE Yemenia - Yemen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123</w:t>
            </w:r>
          </w:p>
        </w:tc>
        <w:tc>
          <w:tcPr>
            <w:tcW w:w="4862" w:type="dxa"/>
            <w:shd w:val="clear" w:color="auto" w:fill="auto"/>
          </w:tcPr>
          <w:p w:rsidR="00316AF9" w:rsidRPr="0054433E" w:rsidRDefault="00316AF9" w:rsidP="00717523">
            <w:pPr>
              <w:pStyle w:val="BodyText"/>
              <w:ind w:left="0"/>
              <w:jc w:val="left"/>
              <w:rPr>
                <w:sz w:val="20"/>
              </w:rPr>
            </w:pPr>
            <w:r w:rsidRPr="0054433E">
              <w:rPr>
                <w:sz w:val="20"/>
              </w:rPr>
              <w:t>JAI Jet Airways (India)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124</w:t>
            </w:r>
          </w:p>
        </w:tc>
        <w:tc>
          <w:tcPr>
            <w:tcW w:w="4862" w:type="dxa"/>
            <w:shd w:val="clear" w:color="auto" w:fill="auto"/>
          </w:tcPr>
          <w:p w:rsidR="00316AF9" w:rsidRPr="0054433E" w:rsidRDefault="00316AF9" w:rsidP="00717523">
            <w:pPr>
              <w:pStyle w:val="BodyText"/>
              <w:ind w:left="0"/>
              <w:jc w:val="left"/>
              <w:rPr>
                <w:sz w:val="20"/>
              </w:rPr>
            </w:pPr>
            <w:r w:rsidRPr="0054433E">
              <w:rPr>
                <w:sz w:val="20"/>
              </w:rPr>
              <w:t>JAL Japan Airlines International Co.,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125</w:t>
            </w:r>
          </w:p>
        </w:tc>
        <w:tc>
          <w:tcPr>
            <w:tcW w:w="4862" w:type="dxa"/>
            <w:shd w:val="clear" w:color="auto" w:fill="auto"/>
          </w:tcPr>
          <w:p w:rsidR="00316AF9" w:rsidRPr="0054433E" w:rsidRDefault="00316AF9" w:rsidP="00717523">
            <w:pPr>
              <w:pStyle w:val="BodyText"/>
              <w:ind w:left="0"/>
              <w:jc w:val="left"/>
              <w:rPr>
                <w:sz w:val="20"/>
              </w:rPr>
            </w:pPr>
            <w:r w:rsidRPr="0054433E">
              <w:rPr>
                <w:sz w:val="20"/>
              </w:rPr>
              <w:t>JAT Jat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126</w:t>
            </w:r>
          </w:p>
        </w:tc>
        <w:tc>
          <w:tcPr>
            <w:tcW w:w="4862" w:type="dxa"/>
            <w:shd w:val="clear" w:color="auto" w:fill="auto"/>
          </w:tcPr>
          <w:p w:rsidR="00316AF9" w:rsidRPr="0054433E" w:rsidRDefault="00316AF9" w:rsidP="00717523">
            <w:pPr>
              <w:pStyle w:val="BodyText"/>
              <w:ind w:left="0"/>
              <w:jc w:val="left"/>
              <w:rPr>
                <w:sz w:val="20"/>
              </w:rPr>
            </w:pPr>
            <w:r w:rsidRPr="0054433E">
              <w:rPr>
                <w:sz w:val="20"/>
              </w:rPr>
              <w:t>JAZ JALways Co.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127</w:t>
            </w:r>
          </w:p>
        </w:tc>
        <w:tc>
          <w:tcPr>
            <w:tcW w:w="4862" w:type="dxa"/>
            <w:shd w:val="clear" w:color="auto" w:fill="auto"/>
          </w:tcPr>
          <w:p w:rsidR="00316AF9" w:rsidRPr="0054433E" w:rsidRDefault="00316AF9" w:rsidP="00717523">
            <w:pPr>
              <w:pStyle w:val="BodyText"/>
              <w:ind w:left="0"/>
              <w:jc w:val="left"/>
              <w:rPr>
                <w:sz w:val="20"/>
              </w:rPr>
            </w:pPr>
            <w:r w:rsidRPr="0054433E">
              <w:rPr>
                <w:sz w:val="20"/>
              </w:rPr>
              <w:t>JKK Spanair S.A.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128</w:t>
            </w:r>
          </w:p>
        </w:tc>
        <w:tc>
          <w:tcPr>
            <w:tcW w:w="4862" w:type="dxa"/>
            <w:shd w:val="clear" w:color="auto" w:fill="auto"/>
          </w:tcPr>
          <w:p w:rsidR="00316AF9" w:rsidRPr="0054433E" w:rsidRDefault="00316AF9" w:rsidP="00717523">
            <w:pPr>
              <w:pStyle w:val="BodyText"/>
              <w:ind w:left="0"/>
              <w:jc w:val="left"/>
              <w:rPr>
                <w:sz w:val="20"/>
              </w:rPr>
            </w:pPr>
            <w:r w:rsidRPr="0054433E">
              <w:rPr>
                <w:sz w:val="20"/>
              </w:rPr>
              <w:t>KAC Kuwait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129</w:t>
            </w:r>
          </w:p>
        </w:tc>
        <w:tc>
          <w:tcPr>
            <w:tcW w:w="4862" w:type="dxa"/>
            <w:shd w:val="clear" w:color="auto" w:fill="auto"/>
          </w:tcPr>
          <w:p w:rsidR="00316AF9" w:rsidRPr="0054433E" w:rsidRDefault="00316AF9" w:rsidP="00717523">
            <w:pPr>
              <w:pStyle w:val="BodyText"/>
              <w:ind w:left="0"/>
              <w:jc w:val="left"/>
              <w:rPr>
                <w:sz w:val="20"/>
              </w:rPr>
            </w:pPr>
            <w:r w:rsidRPr="0054433E">
              <w:rPr>
                <w:sz w:val="20"/>
              </w:rPr>
              <w:t>KAL Korean Air Lines Co.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130</w:t>
            </w:r>
          </w:p>
        </w:tc>
        <w:tc>
          <w:tcPr>
            <w:tcW w:w="4862" w:type="dxa"/>
            <w:shd w:val="clear" w:color="auto" w:fill="auto"/>
          </w:tcPr>
          <w:p w:rsidR="00316AF9" w:rsidRPr="0054433E" w:rsidRDefault="00316AF9" w:rsidP="00717523">
            <w:pPr>
              <w:pStyle w:val="BodyText"/>
              <w:ind w:left="0"/>
              <w:jc w:val="left"/>
              <w:rPr>
                <w:sz w:val="20"/>
              </w:rPr>
            </w:pPr>
            <w:r w:rsidRPr="0054433E">
              <w:rPr>
                <w:sz w:val="20"/>
              </w:rPr>
              <w:t>KHA Kitty Hawk Aircargo,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131</w:t>
            </w:r>
          </w:p>
        </w:tc>
        <w:tc>
          <w:tcPr>
            <w:tcW w:w="4862" w:type="dxa"/>
            <w:shd w:val="clear" w:color="auto" w:fill="auto"/>
          </w:tcPr>
          <w:p w:rsidR="00316AF9" w:rsidRPr="0054433E" w:rsidRDefault="00316AF9" w:rsidP="00717523">
            <w:pPr>
              <w:pStyle w:val="BodyText"/>
              <w:ind w:left="0"/>
              <w:jc w:val="left"/>
              <w:rPr>
                <w:sz w:val="20"/>
              </w:rPr>
            </w:pPr>
            <w:r w:rsidRPr="0054433E">
              <w:rPr>
                <w:sz w:val="20"/>
              </w:rPr>
              <w:t>KLM KLM Royal Dutch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132</w:t>
            </w:r>
          </w:p>
        </w:tc>
        <w:tc>
          <w:tcPr>
            <w:tcW w:w="4862" w:type="dxa"/>
            <w:shd w:val="clear" w:color="auto" w:fill="auto"/>
          </w:tcPr>
          <w:p w:rsidR="00316AF9" w:rsidRPr="0054433E" w:rsidRDefault="00316AF9" w:rsidP="00717523">
            <w:pPr>
              <w:pStyle w:val="BodyText"/>
              <w:ind w:left="0"/>
              <w:jc w:val="left"/>
              <w:rPr>
                <w:sz w:val="20"/>
              </w:rPr>
            </w:pPr>
            <w:r w:rsidRPr="0054433E">
              <w:rPr>
                <w:sz w:val="20"/>
              </w:rPr>
              <w:t>KOR Air Koryo</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133</w:t>
            </w:r>
          </w:p>
        </w:tc>
        <w:tc>
          <w:tcPr>
            <w:tcW w:w="4862" w:type="dxa"/>
            <w:shd w:val="clear" w:color="auto" w:fill="auto"/>
          </w:tcPr>
          <w:p w:rsidR="00316AF9" w:rsidRPr="0054433E" w:rsidRDefault="00316AF9" w:rsidP="00717523">
            <w:pPr>
              <w:pStyle w:val="BodyText"/>
              <w:ind w:left="0"/>
              <w:jc w:val="left"/>
              <w:rPr>
                <w:sz w:val="20"/>
              </w:rPr>
            </w:pPr>
            <w:r w:rsidRPr="0054433E">
              <w:rPr>
                <w:sz w:val="20"/>
              </w:rPr>
              <w:t>KQA Kenya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134</w:t>
            </w:r>
          </w:p>
        </w:tc>
        <w:tc>
          <w:tcPr>
            <w:tcW w:w="4862" w:type="dxa"/>
            <w:shd w:val="clear" w:color="auto" w:fill="auto"/>
          </w:tcPr>
          <w:p w:rsidR="00316AF9" w:rsidRPr="0054433E" w:rsidRDefault="00316AF9" w:rsidP="00717523">
            <w:pPr>
              <w:pStyle w:val="BodyText"/>
              <w:ind w:left="0"/>
              <w:jc w:val="left"/>
              <w:rPr>
                <w:sz w:val="20"/>
              </w:rPr>
            </w:pPr>
            <w:r w:rsidRPr="0054433E">
              <w:rPr>
                <w:sz w:val="20"/>
              </w:rPr>
              <w:t>KRP Carpatair S.A.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135</w:t>
            </w:r>
          </w:p>
        </w:tc>
        <w:tc>
          <w:tcPr>
            <w:tcW w:w="4862" w:type="dxa"/>
            <w:shd w:val="clear" w:color="auto" w:fill="auto"/>
          </w:tcPr>
          <w:p w:rsidR="00316AF9" w:rsidRPr="0054433E" w:rsidRDefault="00316AF9" w:rsidP="00717523">
            <w:pPr>
              <w:pStyle w:val="BodyText"/>
              <w:ind w:left="0"/>
              <w:jc w:val="left"/>
              <w:rPr>
                <w:sz w:val="20"/>
              </w:rPr>
            </w:pPr>
            <w:r w:rsidRPr="0054433E">
              <w:rPr>
                <w:sz w:val="20"/>
              </w:rPr>
              <w:t>LAA Libyan Arab Airlines</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136</w:t>
            </w:r>
          </w:p>
        </w:tc>
        <w:tc>
          <w:tcPr>
            <w:tcW w:w="4862" w:type="dxa"/>
            <w:shd w:val="clear" w:color="auto" w:fill="auto"/>
          </w:tcPr>
          <w:p w:rsidR="00316AF9" w:rsidRPr="00DE1DA9" w:rsidRDefault="00316AF9" w:rsidP="00717523">
            <w:pPr>
              <w:pStyle w:val="BodyText"/>
              <w:ind w:left="0"/>
              <w:jc w:val="left"/>
              <w:rPr>
                <w:sz w:val="20"/>
                <w:lang w:val="fr-CA"/>
              </w:rPr>
            </w:pPr>
            <w:r w:rsidRPr="00DE1DA9">
              <w:rPr>
                <w:sz w:val="20"/>
                <w:lang w:val="fr-CA"/>
              </w:rPr>
              <w:t>LAM LAM - Linhas Aereas de Mocambique</w:t>
            </w:r>
          </w:p>
        </w:tc>
      </w:tr>
      <w:tr w:rsidR="00316AF9" w:rsidRPr="0054433E" w:rsidTr="00316AF9">
        <w:tc>
          <w:tcPr>
            <w:tcW w:w="1781" w:type="dxa"/>
            <w:vMerge/>
            <w:shd w:val="clear" w:color="auto" w:fill="auto"/>
          </w:tcPr>
          <w:p w:rsidR="00316AF9" w:rsidRPr="00DE1DA9" w:rsidRDefault="00316AF9" w:rsidP="00717523">
            <w:pPr>
              <w:rPr>
                <w:sz w:val="20"/>
                <w:lang w:val="fr-CA"/>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137</w:t>
            </w:r>
          </w:p>
        </w:tc>
        <w:tc>
          <w:tcPr>
            <w:tcW w:w="4862" w:type="dxa"/>
            <w:shd w:val="clear" w:color="auto" w:fill="auto"/>
          </w:tcPr>
          <w:p w:rsidR="00316AF9" w:rsidRPr="0054433E" w:rsidRDefault="00316AF9" w:rsidP="00717523">
            <w:pPr>
              <w:pStyle w:val="BodyText"/>
              <w:ind w:left="0"/>
              <w:jc w:val="left"/>
              <w:rPr>
                <w:sz w:val="20"/>
              </w:rPr>
            </w:pPr>
            <w:r w:rsidRPr="0054433E">
              <w:rPr>
                <w:sz w:val="20"/>
              </w:rPr>
              <w:t>LAN Lan Airlines S.A.</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138</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LAP TAM - Transportes Aereos del</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139</w:t>
            </w:r>
          </w:p>
        </w:tc>
        <w:tc>
          <w:tcPr>
            <w:tcW w:w="4862" w:type="dxa"/>
            <w:shd w:val="clear" w:color="auto" w:fill="auto"/>
          </w:tcPr>
          <w:p w:rsidR="00316AF9" w:rsidRPr="0054433E" w:rsidRDefault="00316AF9" w:rsidP="00717523">
            <w:pPr>
              <w:pStyle w:val="BodyText"/>
              <w:ind w:left="0"/>
              <w:jc w:val="left"/>
              <w:rPr>
                <w:sz w:val="20"/>
              </w:rPr>
            </w:pPr>
            <w:r w:rsidRPr="0054433E">
              <w:rPr>
                <w:sz w:val="20"/>
              </w:rPr>
              <w:t>LBC Albanian Airlines MAK S.H.P.K.</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140</w:t>
            </w:r>
          </w:p>
        </w:tc>
        <w:tc>
          <w:tcPr>
            <w:tcW w:w="4862" w:type="dxa"/>
            <w:shd w:val="clear" w:color="auto" w:fill="auto"/>
          </w:tcPr>
          <w:p w:rsidR="00316AF9" w:rsidRPr="0054433E" w:rsidRDefault="00316AF9" w:rsidP="00717523">
            <w:pPr>
              <w:pStyle w:val="BodyText"/>
              <w:ind w:left="0"/>
              <w:jc w:val="left"/>
              <w:rPr>
                <w:sz w:val="20"/>
              </w:rPr>
            </w:pPr>
            <w:r w:rsidRPr="0054433E">
              <w:rPr>
                <w:sz w:val="20"/>
              </w:rPr>
              <w:t>LBH Laker Airways (Bahamas) Limited</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141</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LCO Lan Chile Cargo S.A.</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142</w:t>
            </w:r>
          </w:p>
        </w:tc>
        <w:tc>
          <w:tcPr>
            <w:tcW w:w="4862" w:type="dxa"/>
            <w:shd w:val="clear" w:color="auto" w:fill="auto"/>
          </w:tcPr>
          <w:p w:rsidR="00316AF9" w:rsidRPr="0054433E" w:rsidRDefault="00316AF9" w:rsidP="00717523">
            <w:pPr>
              <w:pStyle w:val="BodyText"/>
              <w:ind w:left="0"/>
              <w:jc w:val="left"/>
              <w:rPr>
                <w:sz w:val="20"/>
              </w:rPr>
            </w:pPr>
            <w:r w:rsidRPr="0054433E">
              <w:rPr>
                <w:sz w:val="20"/>
              </w:rPr>
              <w:t>LDA Lauda Air Luftfahrt AG</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143</w:t>
            </w:r>
          </w:p>
        </w:tc>
        <w:tc>
          <w:tcPr>
            <w:tcW w:w="4862" w:type="dxa"/>
            <w:shd w:val="clear" w:color="auto" w:fill="auto"/>
          </w:tcPr>
          <w:p w:rsidR="00316AF9" w:rsidRPr="00DE1DA9" w:rsidRDefault="00316AF9" w:rsidP="00717523">
            <w:pPr>
              <w:pStyle w:val="BodyText"/>
              <w:ind w:left="0"/>
              <w:jc w:val="left"/>
              <w:rPr>
                <w:sz w:val="20"/>
                <w:lang w:val="fr-CA"/>
              </w:rPr>
            </w:pPr>
            <w:r w:rsidRPr="00DE1DA9">
              <w:rPr>
                <w:sz w:val="20"/>
                <w:lang w:val="fr-CA"/>
              </w:rPr>
              <w:t>LDI Lauda Air S.p.A.</w:t>
            </w:r>
          </w:p>
        </w:tc>
      </w:tr>
      <w:tr w:rsidR="00316AF9" w:rsidRPr="0054433E" w:rsidTr="00316AF9">
        <w:tc>
          <w:tcPr>
            <w:tcW w:w="1781" w:type="dxa"/>
            <w:vMerge/>
            <w:shd w:val="clear" w:color="auto" w:fill="auto"/>
          </w:tcPr>
          <w:p w:rsidR="00316AF9" w:rsidRPr="00DE1DA9" w:rsidRDefault="00316AF9" w:rsidP="00717523">
            <w:pPr>
              <w:rPr>
                <w:sz w:val="20"/>
                <w:lang w:val="fr-CA"/>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144</w:t>
            </w:r>
          </w:p>
        </w:tc>
        <w:tc>
          <w:tcPr>
            <w:tcW w:w="4862" w:type="dxa"/>
            <w:shd w:val="clear" w:color="auto" w:fill="auto"/>
          </w:tcPr>
          <w:p w:rsidR="00316AF9" w:rsidRPr="0054433E" w:rsidRDefault="00316AF9" w:rsidP="00717523">
            <w:pPr>
              <w:pStyle w:val="BodyText"/>
              <w:ind w:left="0"/>
              <w:jc w:val="left"/>
              <w:rPr>
                <w:sz w:val="20"/>
              </w:rPr>
            </w:pPr>
            <w:r w:rsidRPr="0054433E">
              <w:rPr>
                <w:sz w:val="20"/>
              </w:rPr>
              <w:t>LGL Luxair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145</w:t>
            </w:r>
          </w:p>
        </w:tc>
        <w:tc>
          <w:tcPr>
            <w:tcW w:w="4862" w:type="dxa"/>
            <w:shd w:val="clear" w:color="auto" w:fill="auto"/>
          </w:tcPr>
          <w:p w:rsidR="00316AF9" w:rsidRPr="0054433E" w:rsidRDefault="00316AF9" w:rsidP="00717523">
            <w:pPr>
              <w:pStyle w:val="BodyText"/>
              <w:ind w:left="0"/>
              <w:jc w:val="left"/>
              <w:rPr>
                <w:sz w:val="20"/>
              </w:rPr>
            </w:pPr>
            <w:r w:rsidRPr="0054433E">
              <w:rPr>
                <w:sz w:val="20"/>
              </w:rPr>
              <w:t>LIL Lithuanian Airlines</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146</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LLB Lloyd Aereo Boliviano S.A. (LAB)</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147</w:t>
            </w:r>
          </w:p>
        </w:tc>
        <w:tc>
          <w:tcPr>
            <w:tcW w:w="4862" w:type="dxa"/>
            <w:shd w:val="clear" w:color="auto" w:fill="auto"/>
          </w:tcPr>
          <w:p w:rsidR="00316AF9" w:rsidRPr="0054433E" w:rsidRDefault="00316AF9" w:rsidP="00717523">
            <w:pPr>
              <w:pStyle w:val="BodyText"/>
              <w:ind w:left="0"/>
              <w:jc w:val="left"/>
              <w:rPr>
                <w:sz w:val="20"/>
              </w:rPr>
            </w:pPr>
            <w:r w:rsidRPr="0054433E">
              <w:rPr>
                <w:sz w:val="20"/>
              </w:rPr>
              <w:t>LOT LOT - Polish Airlines</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148</w:t>
            </w:r>
          </w:p>
        </w:tc>
        <w:tc>
          <w:tcPr>
            <w:tcW w:w="4862" w:type="dxa"/>
            <w:shd w:val="clear" w:color="auto" w:fill="auto"/>
          </w:tcPr>
          <w:p w:rsidR="00316AF9" w:rsidRPr="00DE1DA9" w:rsidRDefault="00316AF9" w:rsidP="00717523">
            <w:pPr>
              <w:pStyle w:val="BodyText"/>
              <w:ind w:left="0"/>
              <w:jc w:val="left"/>
              <w:rPr>
                <w:sz w:val="20"/>
                <w:lang w:val="fr-CA"/>
              </w:rPr>
            </w:pPr>
            <w:r w:rsidRPr="00DE1DA9">
              <w:rPr>
                <w:sz w:val="20"/>
                <w:lang w:val="fr-CA"/>
              </w:rPr>
              <w:t>LPE Lan Peru S.A.</w:t>
            </w:r>
          </w:p>
        </w:tc>
      </w:tr>
      <w:tr w:rsidR="00316AF9" w:rsidRPr="0054433E" w:rsidTr="00316AF9">
        <w:tc>
          <w:tcPr>
            <w:tcW w:w="1781" w:type="dxa"/>
            <w:vMerge/>
            <w:shd w:val="clear" w:color="auto" w:fill="auto"/>
          </w:tcPr>
          <w:p w:rsidR="00316AF9" w:rsidRPr="00DE1DA9" w:rsidRDefault="00316AF9" w:rsidP="00717523">
            <w:pPr>
              <w:rPr>
                <w:sz w:val="20"/>
                <w:lang w:val="fr-CA"/>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149</w:t>
            </w:r>
          </w:p>
        </w:tc>
        <w:tc>
          <w:tcPr>
            <w:tcW w:w="4862" w:type="dxa"/>
            <w:shd w:val="clear" w:color="auto" w:fill="auto"/>
          </w:tcPr>
          <w:p w:rsidR="00316AF9" w:rsidRPr="0054433E" w:rsidRDefault="00316AF9" w:rsidP="00717523">
            <w:pPr>
              <w:pStyle w:val="BodyText"/>
              <w:ind w:left="0"/>
              <w:jc w:val="left"/>
              <w:rPr>
                <w:sz w:val="20"/>
              </w:rPr>
            </w:pPr>
            <w:r w:rsidRPr="0054433E">
              <w:rPr>
                <w:sz w:val="20"/>
              </w:rPr>
              <w:t>LRC Lineas Aereas Costarricenses S.A.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150</w:t>
            </w:r>
          </w:p>
        </w:tc>
        <w:tc>
          <w:tcPr>
            <w:tcW w:w="4862" w:type="dxa"/>
            <w:shd w:val="clear" w:color="auto" w:fill="auto"/>
          </w:tcPr>
          <w:p w:rsidR="00316AF9" w:rsidRPr="0054433E" w:rsidRDefault="00316AF9" w:rsidP="00717523">
            <w:pPr>
              <w:pStyle w:val="BodyText"/>
              <w:ind w:left="0"/>
              <w:jc w:val="left"/>
              <w:rPr>
                <w:sz w:val="20"/>
              </w:rPr>
            </w:pPr>
            <w:r w:rsidRPr="0054433E">
              <w:rPr>
                <w:sz w:val="20"/>
              </w:rPr>
              <w:t>LTU LTU International Airways</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151</w:t>
            </w:r>
          </w:p>
        </w:tc>
        <w:tc>
          <w:tcPr>
            <w:tcW w:w="4862" w:type="dxa"/>
            <w:shd w:val="clear" w:color="auto" w:fill="auto"/>
          </w:tcPr>
          <w:p w:rsidR="00316AF9" w:rsidRPr="00DE1DA9" w:rsidRDefault="00316AF9" w:rsidP="00717523">
            <w:pPr>
              <w:pStyle w:val="BodyText"/>
              <w:ind w:left="0"/>
              <w:jc w:val="left"/>
              <w:rPr>
                <w:sz w:val="20"/>
                <w:lang w:val="fr-CA"/>
              </w:rPr>
            </w:pPr>
            <w:r w:rsidRPr="00DE1DA9">
              <w:rPr>
                <w:sz w:val="20"/>
                <w:lang w:val="fr-CA"/>
              </w:rPr>
              <w:t>LXR Air Luxor, S.A.</w:t>
            </w:r>
          </w:p>
        </w:tc>
      </w:tr>
      <w:tr w:rsidR="00316AF9" w:rsidRPr="0054433E" w:rsidTr="00316AF9">
        <w:tc>
          <w:tcPr>
            <w:tcW w:w="1781" w:type="dxa"/>
            <w:vMerge/>
            <w:shd w:val="clear" w:color="auto" w:fill="auto"/>
          </w:tcPr>
          <w:p w:rsidR="00316AF9" w:rsidRPr="00DE1DA9" w:rsidRDefault="00316AF9" w:rsidP="00717523">
            <w:pPr>
              <w:rPr>
                <w:sz w:val="20"/>
                <w:lang w:val="fr-CA"/>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152</w:t>
            </w:r>
          </w:p>
        </w:tc>
        <w:tc>
          <w:tcPr>
            <w:tcW w:w="4862" w:type="dxa"/>
            <w:shd w:val="clear" w:color="auto" w:fill="auto"/>
          </w:tcPr>
          <w:p w:rsidR="00316AF9" w:rsidRPr="0054433E" w:rsidRDefault="00316AF9" w:rsidP="00717523">
            <w:pPr>
              <w:pStyle w:val="BodyText"/>
              <w:ind w:left="0"/>
              <w:jc w:val="left"/>
              <w:rPr>
                <w:sz w:val="20"/>
              </w:rPr>
            </w:pPr>
            <w:r w:rsidRPr="0054433E">
              <w:rPr>
                <w:sz w:val="20"/>
              </w:rPr>
              <w:t>MAH Malev Hungarian Airlines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153</w:t>
            </w:r>
          </w:p>
        </w:tc>
        <w:tc>
          <w:tcPr>
            <w:tcW w:w="4862" w:type="dxa"/>
            <w:shd w:val="clear" w:color="auto" w:fill="auto"/>
          </w:tcPr>
          <w:p w:rsidR="00316AF9" w:rsidRPr="0054433E" w:rsidRDefault="00316AF9" w:rsidP="00717523">
            <w:pPr>
              <w:pStyle w:val="BodyText"/>
              <w:ind w:left="0"/>
              <w:jc w:val="left"/>
              <w:rPr>
                <w:sz w:val="20"/>
              </w:rPr>
            </w:pPr>
            <w:r w:rsidRPr="0054433E">
              <w:rPr>
                <w:sz w:val="20"/>
              </w:rPr>
              <w:t>MAK Macedonian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154</w:t>
            </w:r>
          </w:p>
        </w:tc>
        <w:tc>
          <w:tcPr>
            <w:tcW w:w="4862" w:type="dxa"/>
            <w:shd w:val="clear" w:color="auto" w:fill="auto"/>
          </w:tcPr>
          <w:p w:rsidR="00316AF9" w:rsidRPr="0054433E" w:rsidRDefault="00316AF9" w:rsidP="00717523">
            <w:pPr>
              <w:pStyle w:val="BodyText"/>
              <w:ind w:left="0"/>
              <w:jc w:val="left"/>
              <w:rPr>
                <w:sz w:val="20"/>
              </w:rPr>
            </w:pPr>
            <w:r w:rsidRPr="0054433E">
              <w:rPr>
                <w:sz w:val="20"/>
              </w:rPr>
              <w:t>MAS Malaysia Airline System Berhad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155</w:t>
            </w:r>
          </w:p>
        </w:tc>
        <w:tc>
          <w:tcPr>
            <w:tcW w:w="4862" w:type="dxa"/>
            <w:shd w:val="clear" w:color="auto" w:fill="auto"/>
          </w:tcPr>
          <w:p w:rsidR="00316AF9" w:rsidRPr="0054433E" w:rsidRDefault="00316AF9" w:rsidP="00717523">
            <w:pPr>
              <w:pStyle w:val="BodyText"/>
              <w:ind w:left="0"/>
              <w:jc w:val="left"/>
              <w:rPr>
                <w:sz w:val="20"/>
              </w:rPr>
            </w:pPr>
            <w:r w:rsidRPr="0054433E">
              <w:rPr>
                <w:sz w:val="20"/>
              </w:rPr>
              <w:t>MAU Air Mauritius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156</w:t>
            </w:r>
          </w:p>
        </w:tc>
        <w:tc>
          <w:tcPr>
            <w:tcW w:w="4862" w:type="dxa"/>
            <w:shd w:val="clear" w:color="auto" w:fill="auto"/>
          </w:tcPr>
          <w:p w:rsidR="00316AF9" w:rsidRPr="0054433E" w:rsidRDefault="00316AF9" w:rsidP="00717523">
            <w:pPr>
              <w:pStyle w:val="BodyText"/>
              <w:ind w:left="0"/>
              <w:jc w:val="left"/>
              <w:rPr>
                <w:sz w:val="20"/>
              </w:rPr>
            </w:pPr>
            <w:r w:rsidRPr="0054433E">
              <w:rPr>
                <w:sz w:val="20"/>
              </w:rPr>
              <w:t>MAZ Zambian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157</w:t>
            </w:r>
          </w:p>
        </w:tc>
        <w:tc>
          <w:tcPr>
            <w:tcW w:w="4862" w:type="dxa"/>
            <w:shd w:val="clear" w:color="auto" w:fill="auto"/>
          </w:tcPr>
          <w:p w:rsidR="00316AF9" w:rsidRPr="0054433E" w:rsidRDefault="00316AF9" w:rsidP="00717523">
            <w:pPr>
              <w:pStyle w:val="BodyText"/>
              <w:ind w:left="0"/>
              <w:jc w:val="left"/>
              <w:rPr>
                <w:sz w:val="20"/>
              </w:rPr>
            </w:pPr>
            <w:r w:rsidRPr="0054433E">
              <w:rPr>
                <w:sz w:val="20"/>
              </w:rPr>
              <w:t>MDG Air Madagascar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158</w:t>
            </w:r>
          </w:p>
        </w:tc>
        <w:tc>
          <w:tcPr>
            <w:tcW w:w="4862" w:type="dxa"/>
            <w:shd w:val="clear" w:color="auto" w:fill="auto"/>
          </w:tcPr>
          <w:p w:rsidR="00316AF9" w:rsidRPr="0054433E" w:rsidRDefault="00316AF9" w:rsidP="00717523">
            <w:pPr>
              <w:pStyle w:val="BodyText"/>
              <w:ind w:left="0"/>
              <w:jc w:val="left"/>
              <w:rPr>
                <w:sz w:val="20"/>
              </w:rPr>
            </w:pPr>
            <w:r w:rsidRPr="0054433E">
              <w:rPr>
                <w:sz w:val="20"/>
              </w:rPr>
              <w:t>MEA Middle East Airlines AirLiban</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159</w:t>
            </w:r>
          </w:p>
        </w:tc>
        <w:tc>
          <w:tcPr>
            <w:tcW w:w="4862" w:type="dxa"/>
            <w:shd w:val="clear" w:color="auto" w:fill="auto"/>
          </w:tcPr>
          <w:p w:rsidR="00316AF9" w:rsidRPr="0054433E" w:rsidRDefault="00316AF9" w:rsidP="00717523">
            <w:pPr>
              <w:pStyle w:val="BodyText"/>
              <w:ind w:left="0"/>
              <w:jc w:val="left"/>
              <w:rPr>
                <w:sz w:val="20"/>
              </w:rPr>
            </w:pPr>
            <w:r w:rsidRPr="0054433E">
              <w:rPr>
                <w:sz w:val="20"/>
              </w:rPr>
              <w:t>MGL MIAT - Mongolian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160</w:t>
            </w:r>
          </w:p>
        </w:tc>
        <w:tc>
          <w:tcPr>
            <w:tcW w:w="4862" w:type="dxa"/>
            <w:shd w:val="clear" w:color="auto" w:fill="auto"/>
          </w:tcPr>
          <w:p w:rsidR="00316AF9" w:rsidRPr="0054433E" w:rsidRDefault="00316AF9" w:rsidP="00717523">
            <w:pPr>
              <w:pStyle w:val="BodyText"/>
              <w:ind w:left="0"/>
              <w:jc w:val="left"/>
              <w:rPr>
                <w:sz w:val="20"/>
              </w:rPr>
            </w:pPr>
            <w:r w:rsidRPr="0054433E">
              <w:rPr>
                <w:sz w:val="20"/>
              </w:rPr>
              <w:t>MGX Montenegro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161</w:t>
            </w:r>
          </w:p>
        </w:tc>
        <w:tc>
          <w:tcPr>
            <w:tcW w:w="4862" w:type="dxa"/>
            <w:shd w:val="clear" w:color="auto" w:fill="auto"/>
          </w:tcPr>
          <w:p w:rsidR="00316AF9" w:rsidRPr="0054433E" w:rsidRDefault="00316AF9" w:rsidP="00717523">
            <w:pPr>
              <w:pStyle w:val="BodyText"/>
              <w:ind w:left="0"/>
              <w:jc w:val="left"/>
              <w:rPr>
                <w:sz w:val="20"/>
              </w:rPr>
            </w:pPr>
            <w:r w:rsidRPr="0054433E">
              <w:rPr>
                <w:sz w:val="20"/>
              </w:rPr>
              <w:t>MLD Air Moldova</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162</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MPX Aeromexpress S.A. de C.V.</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163</w:t>
            </w:r>
          </w:p>
        </w:tc>
        <w:tc>
          <w:tcPr>
            <w:tcW w:w="4862" w:type="dxa"/>
            <w:shd w:val="clear" w:color="auto" w:fill="auto"/>
          </w:tcPr>
          <w:p w:rsidR="00316AF9" w:rsidRPr="0054433E" w:rsidRDefault="00316AF9" w:rsidP="00717523">
            <w:pPr>
              <w:pStyle w:val="BodyText"/>
              <w:ind w:left="0"/>
              <w:jc w:val="left"/>
              <w:rPr>
                <w:sz w:val="20"/>
              </w:rPr>
            </w:pPr>
            <w:r w:rsidRPr="0054433E">
              <w:rPr>
                <w:sz w:val="20"/>
              </w:rPr>
              <w:t>MRS Air Marshall Islands,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164</w:t>
            </w:r>
          </w:p>
        </w:tc>
        <w:tc>
          <w:tcPr>
            <w:tcW w:w="4862" w:type="dxa"/>
            <w:shd w:val="clear" w:color="auto" w:fill="auto"/>
          </w:tcPr>
          <w:p w:rsidR="00316AF9" w:rsidRPr="0054433E" w:rsidRDefault="00316AF9" w:rsidP="00717523">
            <w:pPr>
              <w:pStyle w:val="BodyText"/>
              <w:ind w:left="0"/>
              <w:jc w:val="left"/>
              <w:rPr>
                <w:sz w:val="20"/>
              </w:rPr>
            </w:pPr>
            <w:r w:rsidRPr="0054433E">
              <w:rPr>
                <w:sz w:val="20"/>
              </w:rPr>
              <w:t>MSR Egyptair</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165</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MXA Compania Mexicana de Aviacion</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166</w:t>
            </w:r>
          </w:p>
        </w:tc>
        <w:tc>
          <w:tcPr>
            <w:tcW w:w="4862" w:type="dxa"/>
            <w:shd w:val="clear" w:color="auto" w:fill="auto"/>
          </w:tcPr>
          <w:p w:rsidR="00316AF9" w:rsidRPr="0054433E" w:rsidRDefault="00316AF9" w:rsidP="00717523">
            <w:pPr>
              <w:pStyle w:val="BodyText"/>
              <w:ind w:left="0"/>
              <w:jc w:val="left"/>
              <w:rPr>
                <w:sz w:val="20"/>
              </w:rPr>
            </w:pPr>
            <w:r w:rsidRPr="0054433E">
              <w:rPr>
                <w:sz w:val="20"/>
              </w:rPr>
              <w:t>NBK Albarka Air Services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167</w:t>
            </w:r>
          </w:p>
        </w:tc>
        <w:tc>
          <w:tcPr>
            <w:tcW w:w="4862" w:type="dxa"/>
            <w:shd w:val="clear" w:color="auto" w:fill="auto"/>
          </w:tcPr>
          <w:p w:rsidR="00316AF9" w:rsidRPr="0054433E" w:rsidRDefault="00316AF9" w:rsidP="00717523">
            <w:pPr>
              <w:pStyle w:val="BodyText"/>
              <w:ind w:left="0"/>
              <w:jc w:val="left"/>
              <w:rPr>
                <w:sz w:val="20"/>
              </w:rPr>
            </w:pPr>
            <w:r w:rsidRPr="0054433E">
              <w:rPr>
                <w:sz w:val="20"/>
              </w:rPr>
              <w:t>NCA Nippon Cargo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168</w:t>
            </w:r>
          </w:p>
        </w:tc>
        <w:tc>
          <w:tcPr>
            <w:tcW w:w="4862" w:type="dxa"/>
            <w:shd w:val="clear" w:color="auto" w:fill="auto"/>
          </w:tcPr>
          <w:p w:rsidR="00316AF9" w:rsidRPr="0054433E" w:rsidRDefault="00316AF9" w:rsidP="00717523">
            <w:pPr>
              <w:pStyle w:val="BodyText"/>
              <w:ind w:left="0"/>
              <w:jc w:val="left"/>
              <w:rPr>
                <w:sz w:val="20"/>
              </w:rPr>
            </w:pPr>
            <w:r w:rsidRPr="0054433E">
              <w:rPr>
                <w:sz w:val="20"/>
              </w:rPr>
              <w:t>NMB Air Namibia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169</w:t>
            </w:r>
          </w:p>
        </w:tc>
        <w:tc>
          <w:tcPr>
            <w:tcW w:w="4862" w:type="dxa"/>
            <w:shd w:val="clear" w:color="auto" w:fill="auto"/>
          </w:tcPr>
          <w:p w:rsidR="00316AF9" w:rsidRPr="0054433E" w:rsidRDefault="00316AF9" w:rsidP="00717523">
            <w:pPr>
              <w:pStyle w:val="BodyText"/>
              <w:ind w:left="0"/>
              <w:jc w:val="left"/>
              <w:rPr>
                <w:sz w:val="20"/>
              </w:rPr>
            </w:pPr>
            <w:r w:rsidRPr="0054433E">
              <w:rPr>
                <w:sz w:val="20"/>
              </w:rPr>
              <w:t>NTW Nationwide Airlines (Pty)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170</w:t>
            </w:r>
          </w:p>
        </w:tc>
        <w:tc>
          <w:tcPr>
            <w:tcW w:w="4862" w:type="dxa"/>
            <w:shd w:val="clear" w:color="auto" w:fill="auto"/>
          </w:tcPr>
          <w:p w:rsidR="00316AF9" w:rsidRPr="0054433E" w:rsidRDefault="00316AF9" w:rsidP="00717523">
            <w:pPr>
              <w:pStyle w:val="BodyText"/>
              <w:ind w:left="0"/>
              <w:jc w:val="left"/>
              <w:rPr>
                <w:sz w:val="20"/>
              </w:rPr>
            </w:pPr>
            <w:r w:rsidRPr="0054433E">
              <w:rPr>
                <w:sz w:val="20"/>
              </w:rPr>
              <w:t>NWA Northwest Airlines,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171</w:t>
            </w:r>
          </w:p>
        </w:tc>
        <w:tc>
          <w:tcPr>
            <w:tcW w:w="4862" w:type="dxa"/>
            <w:shd w:val="clear" w:color="auto" w:fill="auto"/>
          </w:tcPr>
          <w:p w:rsidR="00316AF9" w:rsidRPr="0054433E" w:rsidRDefault="00316AF9" w:rsidP="00717523">
            <w:pPr>
              <w:pStyle w:val="BodyText"/>
              <w:ind w:left="0"/>
              <w:jc w:val="left"/>
              <w:rPr>
                <w:sz w:val="20"/>
              </w:rPr>
            </w:pPr>
            <w:r w:rsidRPr="0054433E">
              <w:rPr>
                <w:sz w:val="20"/>
              </w:rPr>
              <w:t>OAL Olympic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172</w:t>
            </w:r>
          </w:p>
        </w:tc>
        <w:tc>
          <w:tcPr>
            <w:tcW w:w="4862" w:type="dxa"/>
            <w:shd w:val="clear" w:color="auto" w:fill="auto"/>
          </w:tcPr>
          <w:p w:rsidR="00316AF9" w:rsidRPr="0054433E" w:rsidRDefault="00316AF9" w:rsidP="00717523">
            <w:pPr>
              <w:pStyle w:val="BodyText"/>
              <w:ind w:left="0"/>
              <w:jc w:val="left"/>
              <w:rPr>
                <w:sz w:val="20"/>
              </w:rPr>
            </w:pPr>
            <w:r w:rsidRPr="0054433E">
              <w:rPr>
                <w:sz w:val="20"/>
              </w:rPr>
              <w:t>OAS Oman Aviation Services Co. (SAOG)</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173</w:t>
            </w:r>
          </w:p>
        </w:tc>
        <w:tc>
          <w:tcPr>
            <w:tcW w:w="4862" w:type="dxa"/>
            <w:shd w:val="clear" w:color="auto" w:fill="auto"/>
          </w:tcPr>
          <w:p w:rsidR="00316AF9" w:rsidRPr="0054433E" w:rsidRDefault="00316AF9" w:rsidP="00717523">
            <w:pPr>
              <w:pStyle w:val="BodyText"/>
              <w:ind w:left="0"/>
              <w:jc w:val="left"/>
              <w:rPr>
                <w:sz w:val="20"/>
              </w:rPr>
            </w:pPr>
            <w:r w:rsidRPr="0054433E">
              <w:rPr>
                <w:sz w:val="20"/>
              </w:rPr>
              <w:t>PAL Philippine Airlines,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174</w:t>
            </w:r>
          </w:p>
        </w:tc>
        <w:tc>
          <w:tcPr>
            <w:tcW w:w="4862" w:type="dxa"/>
            <w:shd w:val="clear" w:color="auto" w:fill="auto"/>
          </w:tcPr>
          <w:p w:rsidR="00316AF9" w:rsidRPr="0054433E" w:rsidRDefault="00316AF9" w:rsidP="00717523">
            <w:pPr>
              <w:pStyle w:val="BodyText"/>
              <w:ind w:left="0"/>
              <w:jc w:val="left"/>
              <w:rPr>
                <w:sz w:val="20"/>
              </w:rPr>
            </w:pPr>
            <w:r w:rsidRPr="0054433E">
              <w:rPr>
                <w:sz w:val="20"/>
              </w:rPr>
              <w:t>PAO Polynesian Limited</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175</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PGA Portugalia - Companhia Portuguesa de</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176</w:t>
            </w:r>
          </w:p>
        </w:tc>
        <w:tc>
          <w:tcPr>
            <w:tcW w:w="4862" w:type="dxa"/>
            <w:shd w:val="clear" w:color="auto" w:fill="auto"/>
          </w:tcPr>
          <w:p w:rsidR="00316AF9" w:rsidRPr="0054433E" w:rsidRDefault="00316AF9" w:rsidP="00717523">
            <w:pPr>
              <w:pStyle w:val="BodyText"/>
              <w:ind w:left="0"/>
              <w:jc w:val="left"/>
              <w:rPr>
                <w:sz w:val="20"/>
              </w:rPr>
            </w:pPr>
            <w:r w:rsidRPr="0054433E">
              <w:rPr>
                <w:sz w:val="20"/>
              </w:rPr>
              <w:t>PIA Pakistan International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177</w:t>
            </w:r>
          </w:p>
        </w:tc>
        <w:tc>
          <w:tcPr>
            <w:tcW w:w="4862" w:type="dxa"/>
            <w:shd w:val="clear" w:color="auto" w:fill="auto"/>
          </w:tcPr>
          <w:p w:rsidR="00316AF9" w:rsidRPr="0054433E" w:rsidRDefault="00316AF9" w:rsidP="00717523">
            <w:pPr>
              <w:pStyle w:val="BodyText"/>
              <w:ind w:left="0"/>
              <w:jc w:val="left"/>
              <w:rPr>
                <w:sz w:val="20"/>
              </w:rPr>
            </w:pPr>
            <w:r w:rsidRPr="0054433E">
              <w:rPr>
                <w:sz w:val="20"/>
              </w:rPr>
              <w:t>PLK Pulkovo Aviation Enterprise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178</w:t>
            </w:r>
          </w:p>
        </w:tc>
        <w:tc>
          <w:tcPr>
            <w:tcW w:w="4862" w:type="dxa"/>
            <w:shd w:val="clear" w:color="auto" w:fill="auto"/>
          </w:tcPr>
          <w:p w:rsidR="00316AF9" w:rsidRPr="0054433E" w:rsidRDefault="00316AF9" w:rsidP="00717523">
            <w:pPr>
              <w:pStyle w:val="BodyText"/>
              <w:ind w:left="0"/>
              <w:jc w:val="left"/>
              <w:rPr>
                <w:sz w:val="20"/>
              </w:rPr>
            </w:pPr>
            <w:r w:rsidRPr="0054433E">
              <w:rPr>
                <w:sz w:val="20"/>
              </w:rPr>
              <w:t>PNW Palestinian Airlines</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179</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PUA Pluna Lineas Aereas Uruguayas S.A.</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180</w:t>
            </w:r>
          </w:p>
        </w:tc>
        <w:tc>
          <w:tcPr>
            <w:tcW w:w="4862" w:type="dxa"/>
            <w:shd w:val="clear" w:color="auto" w:fill="auto"/>
          </w:tcPr>
          <w:p w:rsidR="00316AF9" w:rsidRPr="0054433E" w:rsidRDefault="00316AF9" w:rsidP="00717523">
            <w:pPr>
              <w:pStyle w:val="BodyText"/>
              <w:ind w:left="0"/>
              <w:jc w:val="left"/>
              <w:rPr>
                <w:sz w:val="20"/>
              </w:rPr>
            </w:pPr>
            <w:r w:rsidRPr="0054433E">
              <w:rPr>
                <w:sz w:val="20"/>
              </w:rPr>
              <w:t>QFA Qantas Airways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181</w:t>
            </w:r>
          </w:p>
        </w:tc>
        <w:tc>
          <w:tcPr>
            <w:tcW w:w="4862" w:type="dxa"/>
            <w:shd w:val="clear" w:color="auto" w:fill="auto"/>
          </w:tcPr>
          <w:p w:rsidR="00316AF9" w:rsidRPr="0054433E" w:rsidRDefault="00316AF9" w:rsidP="00717523">
            <w:pPr>
              <w:pStyle w:val="BodyText"/>
              <w:ind w:left="0"/>
              <w:jc w:val="left"/>
              <w:rPr>
                <w:sz w:val="20"/>
              </w:rPr>
            </w:pPr>
            <w:r w:rsidRPr="0054433E">
              <w:rPr>
                <w:sz w:val="20"/>
              </w:rPr>
              <w:t>QTR Qatar Airways(Q.C.S.C)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182</w:t>
            </w:r>
          </w:p>
        </w:tc>
        <w:tc>
          <w:tcPr>
            <w:tcW w:w="4862" w:type="dxa"/>
            <w:shd w:val="clear" w:color="auto" w:fill="auto"/>
          </w:tcPr>
          <w:p w:rsidR="00316AF9" w:rsidRPr="0054433E" w:rsidRDefault="00316AF9" w:rsidP="00717523">
            <w:pPr>
              <w:pStyle w:val="BodyText"/>
              <w:ind w:left="0"/>
              <w:jc w:val="left"/>
              <w:rPr>
                <w:sz w:val="20"/>
              </w:rPr>
            </w:pPr>
            <w:r w:rsidRPr="0054433E">
              <w:rPr>
                <w:sz w:val="20"/>
              </w:rPr>
              <w:t>RAM Royal Air Maroc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183</w:t>
            </w:r>
          </w:p>
        </w:tc>
        <w:tc>
          <w:tcPr>
            <w:tcW w:w="4862" w:type="dxa"/>
            <w:shd w:val="clear" w:color="auto" w:fill="auto"/>
          </w:tcPr>
          <w:p w:rsidR="00316AF9" w:rsidRPr="0054433E" w:rsidRDefault="00316AF9" w:rsidP="00717523">
            <w:pPr>
              <w:pStyle w:val="BodyText"/>
              <w:ind w:left="0"/>
              <w:jc w:val="left"/>
              <w:rPr>
                <w:sz w:val="20"/>
              </w:rPr>
            </w:pPr>
            <w:r w:rsidRPr="0054433E">
              <w:rPr>
                <w:sz w:val="20"/>
              </w:rPr>
              <w:t>RBA Royal Brunei Airlines Sdn. Bhd.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184</w:t>
            </w:r>
          </w:p>
        </w:tc>
        <w:tc>
          <w:tcPr>
            <w:tcW w:w="4862" w:type="dxa"/>
            <w:shd w:val="clear" w:color="auto" w:fill="auto"/>
          </w:tcPr>
          <w:p w:rsidR="00316AF9" w:rsidRPr="0054433E" w:rsidRDefault="00316AF9" w:rsidP="00717523">
            <w:pPr>
              <w:pStyle w:val="BodyText"/>
              <w:ind w:left="0"/>
              <w:jc w:val="left"/>
              <w:rPr>
                <w:sz w:val="20"/>
              </w:rPr>
            </w:pPr>
            <w:r w:rsidRPr="0054433E">
              <w:rPr>
                <w:sz w:val="20"/>
              </w:rPr>
              <w:t>REU Air Austral</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185</w:t>
            </w:r>
          </w:p>
        </w:tc>
        <w:tc>
          <w:tcPr>
            <w:tcW w:w="4862" w:type="dxa"/>
            <w:shd w:val="clear" w:color="auto" w:fill="auto"/>
          </w:tcPr>
          <w:p w:rsidR="00316AF9" w:rsidRPr="0054433E" w:rsidRDefault="00316AF9" w:rsidP="00717523">
            <w:pPr>
              <w:pStyle w:val="BodyText"/>
              <w:ind w:left="0"/>
              <w:jc w:val="left"/>
              <w:rPr>
                <w:sz w:val="20"/>
              </w:rPr>
            </w:pPr>
            <w:r w:rsidRPr="0054433E">
              <w:rPr>
                <w:sz w:val="20"/>
              </w:rPr>
              <w:t>RJA Royal Jordanian</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186</w:t>
            </w:r>
          </w:p>
        </w:tc>
        <w:tc>
          <w:tcPr>
            <w:tcW w:w="4862" w:type="dxa"/>
            <w:shd w:val="clear" w:color="auto" w:fill="auto"/>
          </w:tcPr>
          <w:p w:rsidR="00316AF9" w:rsidRPr="0054433E" w:rsidRDefault="00316AF9" w:rsidP="00717523">
            <w:pPr>
              <w:pStyle w:val="BodyText"/>
              <w:ind w:left="0"/>
              <w:jc w:val="left"/>
              <w:rPr>
                <w:sz w:val="20"/>
              </w:rPr>
            </w:pPr>
            <w:r w:rsidRPr="0054433E">
              <w:rPr>
                <w:sz w:val="20"/>
              </w:rPr>
              <w:t>ROT TAROM - Transporturile Aeriene Romane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187</w:t>
            </w:r>
          </w:p>
        </w:tc>
        <w:tc>
          <w:tcPr>
            <w:tcW w:w="4862" w:type="dxa"/>
            <w:shd w:val="clear" w:color="auto" w:fill="auto"/>
          </w:tcPr>
          <w:p w:rsidR="00316AF9" w:rsidRPr="0054433E" w:rsidRDefault="00316AF9" w:rsidP="00717523">
            <w:pPr>
              <w:pStyle w:val="BodyText"/>
              <w:ind w:left="0"/>
              <w:jc w:val="left"/>
              <w:rPr>
                <w:sz w:val="20"/>
              </w:rPr>
            </w:pPr>
            <w:r w:rsidRPr="0054433E">
              <w:rPr>
                <w:sz w:val="20"/>
              </w:rPr>
              <w:t>RSN Royal Swazi National Airways Corp.</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188</w:t>
            </w:r>
          </w:p>
        </w:tc>
        <w:tc>
          <w:tcPr>
            <w:tcW w:w="4862" w:type="dxa"/>
            <w:shd w:val="clear" w:color="auto" w:fill="auto"/>
          </w:tcPr>
          <w:p w:rsidR="00316AF9" w:rsidRPr="0054433E" w:rsidRDefault="00316AF9" w:rsidP="00717523">
            <w:pPr>
              <w:pStyle w:val="BodyText"/>
              <w:ind w:left="0"/>
              <w:jc w:val="left"/>
              <w:rPr>
                <w:sz w:val="20"/>
              </w:rPr>
            </w:pPr>
            <w:r w:rsidRPr="0054433E">
              <w:rPr>
                <w:sz w:val="20"/>
              </w:rPr>
              <w:t>RWD Rwandair Express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189</w:t>
            </w:r>
          </w:p>
        </w:tc>
        <w:tc>
          <w:tcPr>
            <w:tcW w:w="4862" w:type="dxa"/>
            <w:shd w:val="clear" w:color="auto" w:fill="auto"/>
          </w:tcPr>
          <w:p w:rsidR="00316AF9" w:rsidRPr="0054433E" w:rsidRDefault="00316AF9" w:rsidP="00717523">
            <w:pPr>
              <w:pStyle w:val="BodyText"/>
              <w:ind w:left="0"/>
              <w:jc w:val="left"/>
              <w:rPr>
                <w:sz w:val="20"/>
              </w:rPr>
            </w:pPr>
            <w:r w:rsidRPr="0054433E">
              <w:rPr>
                <w:sz w:val="20"/>
              </w:rPr>
              <w:t>SAA South African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190</w:t>
            </w:r>
          </w:p>
        </w:tc>
        <w:tc>
          <w:tcPr>
            <w:tcW w:w="4862" w:type="dxa"/>
            <w:shd w:val="clear" w:color="auto" w:fill="auto"/>
          </w:tcPr>
          <w:p w:rsidR="00316AF9" w:rsidRPr="0054433E" w:rsidRDefault="00316AF9" w:rsidP="00717523">
            <w:pPr>
              <w:pStyle w:val="BodyText"/>
              <w:ind w:left="0"/>
              <w:jc w:val="left"/>
              <w:rPr>
                <w:sz w:val="20"/>
              </w:rPr>
            </w:pPr>
            <w:r w:rsidRPr="0054433E">
              <w:rPr>
                <w:sz w:val="20"/>
              </w:rPr>
              <w:t>SAS Scandinavian Airlines System (SAS)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191</w:t>
            </w:r>
          </w:p>
        </w:tc>
        <w:tc>
          <w:tcPr>
            <w:tcW w:w="4862" w:type="dxa"/>
            <w:shd w:val="clear" w:color="auto" w:fill="auto"/>
          </w:tcPr>
          <w:p w:rsidR="00316AF9" w:rsidRPr="0054433E" w:rsidRDefault="00316AF9" w:rsidP="00717523">
            <w:pPr>
              <w:pStyle w:val="BodyText"/>
              <w:ind w:left="0"/>
              <w:jc w:val="left"/>
              <w:rPr>
                <w:sz w:val="20"/>
              </w:rPr>
            </w:pPr>
            <w:r w:rsidRPr="0054433E">
              <w:rPr>
                <w:sz w:val="20"/>
              </w:rPr>
              <w:t>SAT SATA - Air Acores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192</w:t>
            </w:r>
          </w:p>
        </w:tc>
        <w:tc>
          <w:tcPr>
            <w:tcW w:w="4862" w:type="dxa"/>
            <w:shd w:val="clear" w:color="auto" w:fill="auto"/>
          </w:tcPr>
          <w:p w:rsidR="00316AF9" w:rsidRPr="0054433E" w:rsidRDefault="00316AF9" w:rsidP="00717523">
            <w:pPr>
              <w:pStyle w:val="BodyText"/>
              <w:ind w:left="0"/>
              <w:jc w:val="left"/>
              <w:rPr>
                <w:sz w:val="20"/>
              </w:rPr>
            </w:pPr>
            <w:r w:rsidRPr="0054433E">
              <w:rPr>
                <w:sz w:val="20"/>
              </w:rPr>
              <w:t>SBI Siberia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193</w:t>
            </w:r>
          </w:p>
        </w:tc>
        <w:tc>
          <w:tcPr>
            <w:tcW w:w="4862" w:type="dxa"/>
            <w:shd w:val="clear" w:color="auto" w:fill="auto"/>
          </w:tcPr>
          <w:p w:rsidR="00316AF9" w:rsidRPr="0054433E" w:rsidRDefault="00316AF9" w:rsidP="00717523">
            <w:pPr>
              <w:pStyle w:val="BodyText"/>
              <w:ind w:left="0"/>
              <w:jc w:val="left"/>
              <w:rPr>
                <w:sz w:val="20"/>
              </w:rPr>
            </w:pPr>
            <w:r w:rsidRPr="0054433E">
              <w:rPr>
                <w:sz w:val="20"/>
              </w:rPr>
              <w:t>SER Aero California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194</w:t>
            </w:r>
          </w:p>
        </w:tc>
        <w:tc>
          <w:tcPr>
            <w:tcW w:w="4862" w:type="dxa"/>
            <w:shd w:val="clear" w:color="auto" w:fill="auto"/>
          </w:tcPr>
          <w:p w:rsidR="00316AF9" w:rsidRPr="0054433E" w:rsidRDefault="00316AF9" w:rsidP="00717523">
            <w:pPr>
              <w:pStyle w:val="BodyText"/>
              <w:ind w:left="0"/>
              <w:jc w:val="left"/>
              <w:rPr>
                <w:sz w:val="20"/>
              </w:rPr>
            </w:pPr>
            <w:r w:rsidRPr="0054433E">
              <w:rPr>
                <w:sz w:val="20"/>
              </w:rPr>
              <w:t>SEY Air Seychelles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195</w:t>
            </w:r>
          </w:p>
        </w:tc>
        <w:tc>
          <w:tcPr>
            <w:tcW w:w="4862" w:type="dxa"/>
            <w:shd w:val="clear" w:color="auto" w:fill="auto"/>
          </w:tcPr>
          <w:p w:rsidR="00316AF9" w:rsidRPr="0054433E" w:rsidRDefault="00316AF9" w:rsidP="00717523">
            <w:pPr>
              <w:pStyle w:val="BodyText"/>
              <w:ind w:left="0"/>
              <w:jc w:val="left"/>
              <w:rPr>
                <w:sz w:val="20"/>
              </w:rPr>
            </w:pPr>
            <w:r w:rsidRPr="0054433E">
              <w:rPr>
                <w:sz w:val="20"/>
              </w:rPr>
              <w:t>SFR Safair (Proprietary)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196</w:t>
            </w:r>
          </w:p>
        </w:tc>
        <w:tc>
          <w:tcPr>
            <w:tcW w:w="4862" w:type="dxa"/>
            <w:shd w:val="clear" w:color="auto" w:fill="auto"/>
          </w:tcPr>
          <w:p w:rsidR="00316AF9" w:rsidRPr="0054433E" w:rsidRDefault="00316AF9" w:rsidP="00717523">
            <w:pPr>
              <w:pStyle w:val="BodyText"/>
              <w:ind w:left="0"/>
              <w:jc w:val="left"/>
              <w:rPr>
                <w:sz w:val="20"/>
              </w:rPr>
            </w:pPr>
            <w:r w:rsidRPr="0054433E">
              <w:rPr>
                <w:sz w:val="20"/>
              </w:rPr>
              <w:t>SIA Singapore Airlines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197</w:t>
            </w:r>
          </w:p>
        </w:tc>
        <w:tc>
          <w:tcPr>
            <w:tcW w:w="4862" w:type="dxa"/>
            <w:shd w:val="clear" w:color="auto" w:fill="auto"/>
          </w:tcPr>
          <w:p w:rsidR="00316AF9" w:rsidRPr="0054433E" w:rsidRDefault="00316AF9" w:rsidP="00717523">
            <w:pPr>
              <w:pStyle w:val="BodyText"/>
              <w:ind w:left="0"/>
              <w:jc w:val="left"/>
              <w:rPr>
                <w:sz w:val="20"/>
              </w:rPr>
            </w:pPr>
            <w:r w:rsidRPr="0054433E">
              <w:rPr>
                <w:sz w:val="20"/>
              </w:rPr>
              <w:t>SKX Skyways AB</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198</w:t>
            </w:r>
          </w:p>
        </w:tc>
        <w:tc>
          <w:tcPr>
            <w:tcW w:w="4862" w:type="dxa"/>
            <w:shd w:val="clear" w:color="auto" w:fill="auto"/>
          </w:tcPr>
          <w:p w:rsidR="00316AF9" w:rsidRPr="0054433E" w:rsidRDefault="00316AF9" w:rsidP="00717523">
            <w:pPr>
              <w:pStyle w:val="BodyText"/>
              <w:ind w:left="0"/>
              <w:jc w:val="left"/>
              <w:rPr>
                <w:sz w:val="20"/>
              </w:rPr>
            </w:pPr>
            <w:r w:rsidRPr="0054433E">
              <w:rPr>
                <w:sz w:val="20"/>
              </w:rPr>
              <w:t>SLA Sierra National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199</w:t>
            </w:r>
          </w:p>
        </w:tc>
        <w:tc>
          <w:tcPr>
            <w:tcW w:w="4862" w:type="dxa"/>
            <w:shd w:val="clear" w:color="auto" w:fill="auto"/>
          </w:tcPr>
          <w:p w:rsidR="00316AF9" w:rsidRPr="0054433E" w:rsidRDefault="00316AF9" w:rsidP="00717523">
            <w:pPr>
              <w:pStyle w:val="BodyText"/>
              <w:ind w:left="0"/>
              <w:jc w:val="left"/>
              <w:rPr>
                <w:sz w:val="20"/>
              </w:rPr>
            </w:pPr>
            <w:r w:rsidRPr="0054433E">
              <w:rPr>
                <w:sz w:val="20"/>
              </w:rPr>
              <w:t>SLK SilkAir (S) Pte.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200</w:t>
            </w:r>
          </w:p>
        </w:tc>
        <w:tc>
          <w:tcPr>
            <w:tcW w:w="4862" w:type="dxa"/>
            <w:shd w:val="clear" w:color="auto" w:fill="auto"/>
          </w:tcPr>
          <w:p w:rsidR="00316AF9" w:rsidRPr="0054433E" w:rsidRDefault="00316AF9" w:rsidP="00717523">
            <w:pPr>
              <w:pStyle w:val="BodyText"/>
              <w:ind w:left="0"/>
              <w:jc w:val="left"/>
              <w:rPr>
                <w:sz w:val="20"/>
              </w:rPr>
            </w:pPr>
            <w:r w:rsidRPr="0054433E">
              <w:rPr>
                <w:sz w:val="20"/>
              </w:rPr>
              <w:t>SLM Surinam Airways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201</w:t>
            </w:r>
          </w:p>
        </w:tc>
        <w:tc>
          <w:tcPr>
            <w:tcW w:w="4862" w:type="dxa"/>
            <w:shd w:val="clear" w:color="auto" w:fill="auto"/>
          </w:tcPr>
          <w:p w:rsidR="00316AF9" w:rsidRPr="0054433E" w:rsidRDefault="00316AF9" w:rsidP="00717523">
            <w:pPr>
              <w:pStyle w:val="BodyText"/>
              <w:ind w:left="0"/>
              <w:jc w:val="left"/>
              <w:rPr>
                <w:sz w:val="20"/>
              </w:rPr>
            </w:pPr>
            <w:r w:rsidRPr="0054433E">
              <w:rPr>
                <w:sz w:val="20"/>
              </w:rPr>
              <w:t>SNG Air Senegal International</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202</w:t>
            </w:r>
          </w:p>
        </w:tc>
        <w:tc>
          <w:tcPr>
            <w:tcW w:w="4862" w:type="dxa"/>
            <w:shd w:val="clear" w:color="auto" w:fill="auto"/>
          </w:tcPr>
          <w:p w:rsidR="00316AF9" w:rsidRPr="0054433E" w:rsidRDefault="00316AF9" w:rsidP="00717523">
            <w:pPr>
              <w:pStyle w:val="BodyText"/>
              <w:ind w:left="0"/>
              <w:jc w:val="left"/>
              <w:rPr>
                <w:sz w:val="20"/>
              </w:rPr>
            </w:pPr>
            <w:r w:rsidRPr="0054433E">
              <w:rPr>
                <w:sz w:val="20"/>
              </w:rPr>
              <w:t>SOL Solomon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203</w:t>
            </w:r>
          </w:p>
        </w:tc>
        <w:tc>
          <w:tcPr>
            <w:tcW w:w="4862" w:type="dxa"/>
            <w:shd w:val="clear" w:color="auto" w:fill="auto"/>
          </w:tcPr>
          <w:p w:rsidR="00316AF9" w:rsidRPr="0054433E" w:rsidRDefault="00316AF9" w:rsidP="00717523">
            <w:pPr>
              <w:pStyle w:val="BodyText"/>
              <w:ind w:left="0"/>
              <w:jc w:val="left"/>
              <w:rPr>
                <w:sz w:val="20"/>
              </w:rPr>
            </w:pPr>
            <w:r w:rsidRPr="0054433E">
              <w:rPr>
                <w:sz w:val="20"/>
              </w:rPr>
              <w:t>SQC Singapore Airlines Cargo Pte.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204</w:t>
            </w:r>
          </w:p>
        </w:tc>
        <w:tc>
          <w:tcPr>
            <w:tcW w:w="4862" w:type="dxa"/>
            <w:shd w:val="clear" w:color="auto" w:fill="auto"/>
          </w:tcPr>
          <w:p w:rsidR="00316AF9" w:rsidRPr="0054433E" w:rsidRDefault="00316AF9" w:rsidP="00717523">
            <w:pPr>
              <w:pStyle w:val="BodyText"/>
              <w:ind w:left="0"/>
              <w:jc w:val="left"/>
              <w:rPr>
                <w:sz w:val="20"/>
              </w:rPr>
            </w:pPr>
            <w:r w:rsidRPr="0054433E">
              <w:rPr>
                <w:sz w:val="20"/>
              </w:rPr>
              <w:t>SUD Sudan Airways Co.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205</w:t>
            </w:r>
          </w:p>
        </w:tc>
        <w:tc>
          <w:tcPr>
            <w:tcW w:w="4862" w:type="dxa"/>
            <w:shd w:val="clear" w:color="auto" w:fill="auto"/>
          </w:tcPr>
          <w:p w:rsidR="00316AF9" w:rsidRPr="0054433E" w:rsidRDefault="00316AF9" w:rsidP="00717523">
            <w:pPr>
              <w:pStyle w:val="BodyText"/>
              <w:ind w:left="0"/>
              <w:jc w:val="left"/>
              <w:rPr>
                <w:sz w:val="20"/>
              </w:rPr>
            </w:pPr>
            <w:r w:rsidRPr="0054433E">
              <w:rPr>
                <w:sz w:val="20"/>
              </w:rPr>
              <w:t>SVA Saudi Arabian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206</w:t>
            </w:r>
          </w:p>
        </w:tc>
        <w:tc>
          <w:tcPr>
            <w:tcW w:w="4862" w:type="dxa"/>
            <w:shd w:val="clear" w:color="auto" w:fill="auto"/>
          </w:tcPr>
          <w:p w:rsidR="00316AF9" w:rsidRPr="0054433E" w:rsidRDefault="00316AF9" w:rsidP="00717523">
            <w:pPr>
              <w:pStyle w:val="BodyText"/>
              <w:ind w:left="0"/>
              <w:jc w:val="left"/>
              <w:rPr>
                <w:sz w:val="20"/>
              </w:rPr>
            </w:pPr>
            <w:r w:rsidRPr="0054433E">
              <w:rPr>
                <w:sz w:val="20"/>
              </w:rPr>
              <w:t>SWD Southern Winds S.A.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207</w:t>
            </w:r>
          </w:p>
        </w:tc>
        <w:tc>
          <w:tcPr>
            <w:tcW w:w="4862" w:type="dxa"/>
            <w:shd w:val="clear" w:color="auto" w:fill="auto"/>
          </w:tcPr>
          <w:p w:rsidR="00316AF9" w:rsidRPr="0054433E" w:rsidRDefault="00316AF9" w:rsidP="00717523">
            <w:pPr>
              <w:pStyle w:val="BodyText"/>
              <w:ind w:left="0"/>
              <w:jc w:val="left"/>
              <w:rPr>
                <w:sz w:val="20"/>
              </w:rPr>
            </w:pPr>
            <w:r w:rsidRPr="0054433E">
              <w:rPr>
                <w:sz w:val="20"/>
              </w:rPr>
              <w:t>SWR SWISS International Air Lines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208</w:t>
            </w:r>
          </w:p>
        </w:tc>
        <w:tc>
          <w:tcPr>
            <w:tcW w:w="4862" w:type="dxa"/>
            <w:shd w:val="clear" w:color="auto" w:fill="auto"/>
          </w:tcPr>
          <w:p w:rsidR="00316AF9" w:rsidRPr="0054433E" w:rsidRDefault="00316AF9" w:rsidP="00717523">
            <w:pPr>
              <w:pStyle w:val="BodyText"/>
              <w:ind w:left="0"/>
              <w:jc w:val="left"/>
              <w:rPr>
                <w:sz w:val="20"/>
              </w:rPr>
            </w:pPr>
            <w:r w:rsidRPr="0054433E">
              <w:rPr>
                <w:sz w:val="20"/>
              </w:rPr>
              <w:t>SYR Syrian Arab Airlines</w:t>
            </w:r>
          </w:p>
        </w:tc>
      </w:tr>
      <w:tr w:rsidR="00316AF9" w:rsidRPr="007D49F0"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209</w:t>
            </w:r>
          </w:p>
        </w:tc>
        <w:tc>
          <w:tcPr>
            <w:tcW w:w="4862" w:type="dxa"/>
            <w:shd w:val="clear" w:color="auto" w:fill="auto"/>
          </w:tcPr>
          <w:p w:rsidR="00316AF9" w:rsidRPr="00DE1DA9" w:rsidRDefault="00316AF9" w:rsidP="00717523">
            <w:pPr>
              <w:pStyle w:val="BodyText"/>
              <w:ind w:left="0"/>
              <w:jc w:val="left"/>
              <w:rPr>
                <w:sz w:val="20"/>
                <w:lang w:val="fr-CA"/>
              </w:rPr>
            </w:pPr>
            <w:r w:rsidRPr="00DE1DA9">
              <w:rPr>
                <w:sz w:val="20"/>
                <w:lang w:val="fr-CA"/>
              </w:rPr>
              <w:t>TAI Taca International Airlines, S.A.</w:t>
            </w:r>
          </w:p>
        </w:tc>
      </w:tr>
      <w:tr w:rsidR="00316AF9" w:rsidRPr="0054433E" w:rsidTr="00316AF9">
        <w:tc>
          <w:tcPr>
            <w:tcW w:w="1781" w:type="dxa"/>
            <w:vMerge/>
            <w:shd w:val="clear" w:color="auto" w:fill="auto"/>
          </w:tcPr>
          <w:p w:rsidR="00316AF9" w:rsidRPr="00DE1DA9" w:rsidRDefault="00316AF9" w:rsidP="00717523">
            <w:pPr>
              <w:rPr>
                <w:sz w:val="20"/>
                <w:lang w:val="fr-CA"/>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210</w:t>
            </w:r>
          </w:p>
        </w:tc>
        <w:tc>
          <w:tcPr>
            <w:tcW w:w="4862" w:type="dxa"/>
            <w:shd w:val="clear" w:color="auto" w:fill="auto"/>
          </w:tcPr>
          <w:p w:rsidR="00316AF9" w:rsidRPr="0054433E" w:rsidRDefault="00316AF9" w:rsidP="00717523">
            <w:pPr>
              <w:pStyle w:val="BodyText"/>
              <w:ind w:left="0"/>
              <w:jc w:val="left"/>
              <w:rPr>
                <w:sz w:val="20"/>
              </w:rPr>
            </w:pPr>
            <w:r w:rsidRPr="0054433E">
              <w:rPr>
                <w:sz w:val="20"/>
              </w:rPr>
              <w:t>TAM TAM Linhas Aereas S.A.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211</w:t>
            </w:r>
          </w:p>
        </w:tc>
        <w:tc>
          <w:tcPr>
            <w:tcW w:w="4862" w:type="dxa"/>
            <w:shd w:val="clear" w:color="auto" w:fill="auto"/>
          </w:tcPr>
          <w:p w:rsidR="00316AF9" w:rsidRPr="0054433E" w:rsidRDefault="00316AF9" w:rsidP="00717523">
            <w:pPr>
              <w:pStyle w:val="BodyText"/>
              <w:ind w:left="0"/>
              <w:jc w:val="left"/>
              <w:rPr>
                <w:sz w:val="20"/>
              </w:rPr>
            </w:pPr>
            <w:r w:rsidRPr="0054433E">
              <w:rPr>
                <w:sz w:val="20"/>
              </w:rPr>
              <w:t>TAP TAP - Air Portugal</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212</w:t>
            </w:r>
          </w:p>
        </w:tc>
        <w:tc>
          <w:tcPr>
            <w:tcW w:w="4862" w:type="dxa"/>
            <w:shd w:val="clear" w:color="auto" w:fill="auto"/>
          </w:tcPr>
          <w:p w:rsidR="00316AF9" w:rsidRPr="0054433E" w:rsidRDefault="00316AF9" w:rsidP="00717523">
            <w:pPr>
              <w:pStyle w:val="BodyText"/>
              <w:ind w:left="0"/>
              <w:jc w:val="left"/>
              <w:rPr>
                <w:sz w:val="20"/>
              </w:rPr>
            </w:pPr>
            <w:r w:rsidRPr="0054433E">
              <w:rPr>
                <w:sz w:val="20"/>
              </w:rPr>
              <w:t>TAR Tunisair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213</w:t>
            </w:r>
          </w:p>
        </w:tc>
        <w:tc>
          <w:tcPr>
            <w:tcW w:w="4862" w:type="dxa"/>
            <w:shd w:val="clear" w:color="auto" w:fill="auto"/>
          </w:tcPr>
          <w:p w:rsidR="00316AF9" w:rsidRPr="0054433E" w:rsidRDefault="00316AF9" w:rsidP="00717523">
            <w:pPr>
              <w:pStyle w:val="BodyText"/>
              <w:ind w:left="0"/>
              <w:jc w:val="left"/>
              <w:rPr>
                <w:sz w:val="20"/>
              </w:rPr>
            </w:pPr>
            <w:r w:rsidRPr="0054433E">
              <w:rPr>
                <w:sz w:val="20"/>
              </w:rPr>
              <w:t>TAY TNT Airways S.A.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214</w:t>
            </w:r>
          </w:p>
        </w:tc>
        <w:tc>
          <w:tcPr>
            <w:tcW w:w="4862" w:type="dxa"/>
            <w:shd w:val="clear" w:color="auto" w:fill="auto"/>
          </w:tcPr>
          <w:p w:rsidR="00316AF9" w:rsidRPr="0054433E" w:rsidRDefault="00316AF9" w:rsidP="00717523">
            <w:pPr>
              <w:pStyle w:val="BodyText"/>
              <w:ind w:left="0"/>
              <w:jc w:val="left"/>
              <w:rPr>
                <w:sz w:val="20"/>
              </w:rPr>
            </w:pPr>
            <w:r w:rsidRPr="0054433E">
              <w:rPr>
                <w:sz w:val="20"/>
              </w:rPr>
              <w:t>THA Thai Airways International Public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215</w:t>
            </w:r>
          </w:p>
        </w:tc>
        <w:tc>
          <w:tcPr>
            <w:tcW w:w="4862" w:type="dxa"/>
            <w:shd w:val="clear" w:color="auto" w:fill="auto"/>
          </w:tcPr>
          <w:p w:rsidR="00316AF9" w:rsidRPr="0054433E" w:rsidRDefault="00316AF9" w:rsidP="00717523">
            <w:pPr>
              <w:pStyle w:val="BodyText"/>
              <w:ind w:left="0"/>
              <w:jc w:val="left"/>
              <w:rPr>
                <w:sz w:val="20"/>
              </w:rPr>
            </w:pPr>
            <w:r w:rsidRPr="0054433E">
              <w:rPr>
                <w:sz w:val="20"/>
              </w:rPr>
              <w:t>THT Air Tahiti Nui</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216</w:t>
            </w:r>
          </w:p>
        </w:tc>
        <w:tc>
          <w:tcPr>
            <w:tcW w:w="4862" w:type="dxa"/>
            <w:shd w:val="clear" w:color="auto" w:fill="auto"/>
          </w:tcPr>
          <w:p w:rsidR="00316AF9" w:rsidRPr="0054433E" w:rsidRDefault="00316AF9" w:rsidP="00717523">
            <w:pPr>
              <w:pStyle w:val="BodyText"/>
              <w:ind w:left="0"/>
              <w:jc w:val="left"/>
              <w:rPr>
                <w:sz w:val="20"/>
              </w:rPr>
            </w:pPr>
            <w:r w:rsidRPr="0054433E">
              <w:rPr>
                <w:sz w:val="20"/>
              </w:rPr>
              <w:t>THY Turkish Airlines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217</w:t>
            </w:r>
          </w:p>
        </w:tc>
        <w:tc>
          <w:tcPr>
            <w:tcW w:w="4862" w:type="dxa"/>
            <w:shd w:val="clear" w:color="auto" w:fill="auto"/>
          </w:tcPr>
          <w:p w:rsidR="00316AF9" w:rsidRPr="0054433E" w:rsidRDefault="00316AF9" w:rsidP="00717523">
            <w:pPr>
              <w:pStyle w:val="BodyText"/>
              <w:ind w:left="0"/>
              <w:jc w:val="left"/>
              <w:rPr>
                <w:sz w:val="20"/>
              </w:rPr>
            </w:pPr>
            <w:r w:rsidRPr="0054433E">
              <w:rPr>
                <w:sz w:val="20"/>
              </w:rPr>
              <w:t>TMA Trans-Mediterranean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218</w:t>
            </w:r>
          </w:p>
        </w:tc>
        <w:tc>
          <w:tcPr>
            <w:tcW w:w="4862" w:type="dxa"/>
            <w:shd w:val="clear" w:color="auto" w:fill="auto"/>
          </w:tcPr>
          <w:p w:rsidR="00316AF9" w:rsidRPr="0054433E" w:rsidRDefault="00316AF9" w:rsidP="00717523">
            <w:pPr>
              <w:pStyle w:val="BodyText"/>
              <w:ind w:left="0"/>
              <w:jc w:val="left"/>
              <w:rPr>
                <w:sz w:val="20"/>
              </w:rPr>
            </w:pPr>
            <w:r w:rsidRPr="0054433E">
              <w:rPr>
                <w:sz w:val="20"/>
              </w:rPr>
              <w:t>TNA TransAsia Airways Corporation</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219</w:t>
            </w:r>
          </w:p>
        </w:tc>
        <w:tc>
          <w:tcPr>
            <w:tcW w:w="4862" w:type="dxa"/>
            <w:shd w:val="clear" w:color="auto" w:fill="auto"/>
          </w:tcPr>
          <w:p w:rsidR="00316AF9" w:rsidRPr="0054433E" w:rsidRDefault="00316AF9" w:rsidP="00717523">
            <w:pPr>
              <w:pStyle w:val="BodyText"/>
              <w:ind w:left="0"/>
              <w:jc w:val="left"/>
              <w:rPr>
                <w:sz w:val="20"/>
              </w:rPr>
            </w:pPr>
            <w:r w:rsidRPr="0054433E">
              <w:rPr>
                <w:sz w:val="20"/>
              </w:rPr>
              <w:t>TSO Transaero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220</w:t>
            </w:r>
          </w:p>
        </w:tc>
        <w:tc>
          <w:tcPr>
            <w:tcW w:w="4862" w:type="dxa"/>
            <w:shd w:val="clear" w:color="auto" w:fill="auto"/>
          </w:tcPr>
          <w:p w:rsidR="00316AF9" w:rsidRPr="0054433E" w:rsidRDefault="00316AF9" w:rsidP="00717523">
            <w:pPr>
              <w:pStyle w:val="BodyText"/>
              <w:ind w:left="0"/>
              <w:jc w:val="left"/>
              <w:rPr>
                <w:sz w:val="20"/>
              </w:rPr>
            </w:pPr>
            <w:r w:rsidRPr="0054433E">
              <w:rPr>
                <w:sz w:val="20"/>
              </w:rPr>
              <w:t>TUA Turkmenistan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221</w:t>
            </w:r>
          </w:p>
        </w:tc>
        <w:tc>
          <w:tcPr>
            <w:tcW w:w="4862" w:type="dxa"/>
            <w:shd w:val="clear" w:color="auto" w:fill="auto"/>
          </w:tcPr>
          <w:p w:rsidR="00316AF9" w:rsidRPr="0054433E" w:rsidRDefault="00316AF9" w:rsidP="00717523">
            <w:pPr>
              <w:pStyle w:val="BodyText"/>
              <w:ind w:left="0"/>
              <w:jc w:val="left"/>
              <w:rPr>
                <w:sz w:val="20"/>
              </w:rPr>
            </w:pPr>
            <w:r w:rsidRPr="0054433E">
              <w:rPr>
                <w:sz w:val="20"/>
              </w:rPr>
              <w:t>UAE Emirates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222</w:t>
            </w:r>
          </w:p>
        </w:tc>
        <w:tc>
          <w:tcPr>
            <w:tcW w:w="4862" w:type="dxa"/>
            <w:shd w:val="clear" w:color="auto" w:fill="auto"/>
          </w:tcPr>
          <w:p w:rsidR="00316AF9" w:rsidRPr="0054433E" w:rsidRDefault="00316AF9" w:rsidP="00717523">
            <w:pPr>
              <w:pStyle w:val="BodyText"/>
              <w:ind w:left="0"/>
              <w:jc w:val="left"/>
              <w:rPr>
                <w:sz w:val="20"/>
              </w:rPr>
            </w:pPr>
            <w:r w:rsidRPr="0054433E">
              <w:rPr>
                <w:sz w:val="20"/>
              </w:rPr>
              <w:t>UAL United Airlines,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223</w:t>
            </w:r>
          </w:p>
        </w:tc>
        <w:tc>
          <w:tcPr>
            <w:tcW w:w="4862" w:type="dxa"/>
            <w:shd w:val="clear" w:color="auto" w:fill="auto"/>
          </w:tcPr>
          <w:p w:rsidR="00316AF9" w:rsidRPr="0054433E" w:rsidRDefault="00316AF9" w:rsidP="00717523">
            <w:pPr>
              <w:pStyle w:val="BodyText"/>
              <w:ind w:left="0"/>
              <w:jc w:val="left"/>
              <w:rPr>
                <w:sz w:val="20"/>
              </w:rPr>
            </w:pPr>
            <w:r w:rsidRPr="0054433E">
              <w:rPr>
                <w:sz w:val="20"/>
              </w:rPr>
              <w:t>UPS UPS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224</w:t>
            </w:r>
          </w:p>
        </w:tc>
        <w:tc>
          <w:tcPr>
            <w:tcW w:w="4862" w:type="dxa"/>
            <w:shd w:val="clear" w:color="auto" w:fill="auto"/>
          </w:tcPr>
          <w:p w:rsidR="00316AF9" w:rsidRPr="0054433E" w:rsidRDefault="00316AF9" w:rsidP="00717523">
            <w:pPr>
              <w:pStyle w:val="BodyText"/>
              <w:ind w:left="0"/>
              <w:jc w:val="left"/>
              <w:rPr>
                <w:sz w:val="20"/>
              </w:rPr>
            </w:pPr>
            <w:r w:rsidRPr="0054433E">
              <w:rPr>
                <w:sz w:val="20"/>
              </w:rPr>
              <w:t>USA US Airways, Inc.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225</w:t>
            </w:r>
          </w:p>
        </w:tc>
        <w:tc>
          <w:tcPr>
            <w:tcW w:w="4862" w:type="dxa"/>
            <w:shd w:val="clear" w:color="auto" w:fill="auto"/>
          </w:tcPr>
          <w:p w:rsidR="00316AF9" w:rsidRPr="0054433E" w:rsidRDefault="00316AF9" w:rsidP="00717523">
            <w:pPr>
              <w:pStyle w:val="BodyText"/>
              <w:ind w:left="0"/>
              <w:jc w:val="left"/>
              <w:rPr>
                <w:sz w:val="20"/>
              </w:rPr>
            </w:pPr>
            <w:r w:rsidRPr="0054433E">
              <w:rPr>
                <w:sz w:val="20"/>
              </w:rPr>
              <w:t>UYC Cameroon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226</w:t>
            </w:r>
          </w:p>
        </w:tc>
        <w:tc>
          <w:tcPr>
            <w:tcW w:w="4862" w:type="dxa"/>
            <w:shd w:val="clear" w:color="auto" w:fill="auto"/>
          </w:tcPr>
          <w:p w:rsidR="00316AF9" w:rsidRPr="0054433E" w:rsidRDefault="00316AF9" w:rsidP="00717523">
            <w:pPr>
              <w:pStyle w:val="BodyText"/>
              <w:ind w:left="0"/>
              <w:jc w:val="left"/>
              <w:rPr>
                <w:sz w:val="20"/>
              </w:rPr>
            </w:pPr>
            <w:r w:rsidRPr="0054433E">
              <w:rPr>
                <w:sz w:val="20"/>
              </w:rPr>
              <w:t>VAP Phuket Airlines Co.,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227</w:t>
            </w:r>
          </w:p>
        </w:tc>
        <w:tc>
          <w:tcPr>
            <w:tcW w:w="4862" w:type="dxa"/>
            <w:shd w:val="clear" w:color="auto" w:fill="auto"/>
          </w:tcPr>
          <w:p w:rsidR="00316AF9" w:rsidRPr="0054433E" w:rsidRDefault="00316AF9" w:rsidP="00717523">
            <w:pPr>
              <w:pStyle w:val="BodyText"/>
              <w:ind w:left="0"/>
              <w:jc w:val="left"/>
              <w:rPr>
                <w:sz w:val="20"/>
              </w:rPr>
            </w:pPr>
            <w:r w:rsidRPr="0054433E">
              <w:rPr>
                <w:sz w:val="20"/>
              </w:rPr>
              <w:t>VDA Volga-Dnepr Airline Joint Stock</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228</w:t>
            </w:r>
          </w:p>
        </w:tc>
        <w:tc>
          <w:tcPr>
            <w:tcW w:w="4862" w:type="dxa"/>
            <w:shd w:val="clear" w:color="auto" w:fill="auto"/>
          </w:tcPr>
          <w:p w:rsidR="00316AF9" w:rsidRPr="0054433E" w:rsidRDefault="00316AF9" w:rsidP="00717523">
            <w:pPr>
              <w:pStyle w:val="BodyText"/>
              <w:ind w:left="0"/>
              <w:jc w:val="left"/>
              <w:rPr>
                <w:sz w:val="20"/>
              </w:rPr>
            </w:pPr>
            <w:r w:rsidRPr="0054433E">
              <w:rPr>
                <w:sz w:val="20"/>
              </w:rPr>
              <w:t>VIR Virgin Atlantic Airways Limited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229</w:t>
            </w:r>
          </w:p>
        </w:tc>
        <w:tc>
          <w:tcPr>
            <w:tcW w:w="4862" w:type="dxa"/>
            <w:shd w:val="clear" w:color="auto" w:fill="auto"/>
          </w:tcPr>
          <w:p w:rsidR="00316AF9" w:rsidRPr="0054433E" w:rsidRDefault="00316AF9" w:rsidP="00717523">
            <w:pPr>
              <w:pStyle w:val="BodyText"/>
              <w:ind w:left="0"/>
              <w:jc w:val="left"/>
              <w:rPr>
                <w:sz w:val="20"/>
              </w:rPr>
            </w:pPr>
            <w:r w:rsidRPr="0054433E">
              <w:rPr>
                <w:sz w:val="20"/>
              </w:rPr>
              <w:t>VLE Volare Airlines S.p.A.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230</w:t>
            </w:r>
          </w:p>
        </w:tc>
        <w:tc>
          <w:tcPr>
            <w:tcW w:w="4862" w:type="dxa"/>
            <w:shd w:val="clear" w:color="auto" w:fill="auto"/>
          </w:tcPr>
          <w:p w:rsidR="00316AF9" w:rsidRPr="0054433E" w:rsidRDefault="00316AF9" w:rsidP="00717523">
            <w:pPr>
              <w:pStyle w:val="BodyText"/>
              <w:ind w:left="0"/>
              <w:jc w:val="left"/>
              <w:rPr>
                <w:sz w:val="20"/>
              </w:rPr>
            </w:pPr>
            <w:r w:rsidRPr="0054433E">
              <w:rPr>
                <w:sz w:val="20"/>
              </w:rPr>
              <w:t>VLK Vladivostok Air JSC</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231</w:t>
            </w:r>
          </w:p>
        </w:tc>
        <w:tc>
          <w:tcPr>
            <w:tcW w:w="4862" w:type="dxa"/>
            <w:shd w:val="clear" w:color="auto" w:fill="auto"/>
          </w:tcPr>
          <w:p w:rsidR="00316AF9" w:rsidRPr="0054433E" w:rsidRDefault="00316AF9" w:rsidP="00717523">
            <w:pPr>
              <w:pStyle w:val="BodyText"/>
              <w:ind w:left="0"/>
              <w:jc w:val="left"/>
              <w:rPr>
                <w:sz w:val="20"/>
              </w:rPr>
            </w:pPr>
            <w:r w:rsidRPr="0054433E">
              <w:rPr>
                <w:sz w:val="20"/>
              </w:rPr>
              <w:t>VRG Varig S.A.</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232</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VSP Viacao Aerea Sao Paulo, S.A. (VASP)</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233</w:t>
            </w:r>
          </w:p>
        </w:tc>
        <w:tc>
          <w:tcPr>
            <w:tcW w:w="4862" w:type="dxa"/>
            <w:shd w:val="clear" w:color="auto" w:fill="auto"/>
          </w:tcPr>
          <w:p w:rsidR="00316AF9" w:rsidRPr="0054433E" w:rsidRDefault="00316AF9" w:rsidP="00717523">
            <w:pPr>
              <w:pStyle w:val="BodyText"/>
              <w:ind w:left="0"/>
              <w:jc w:val="left"/>
              <w:rPr>
                <w:sz w:val="20"/>
              </w:rPr>
            </w:pPr>
            <w:r w:rsidRPr="0054433E">
              <w:rPr>
                <w:sz w:val="20"/>
              </w:rPr>
              <w:t>VTA Air Tahiti</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234</w:t>
            </w:r>
          </w:p>
        </w:tc>
        <w:tc>
          <w:tcPr>
            <w:tcW w:w="4862" w:type="dxa"/>
            <w:shd w:val="clear" w:color="auto" w:fill="auto"/>
          </w:tcPr>
          <w:p w:rsidR="00316AF9" w:rsidRPr="0054433E" w:rsidRDefault="00316AF9" w:rsidP="00717523">
            <w:pPr>
              <w:pStyle w:val="BodyText"/>
              <w:ind w:left="0"/>
              <w:jc w:val="left"/>
              <w:rPr>
                <w:sz w:val="20"/>
              </w:rPr>
            </w:pPr>
            <w:r w:rsidRPr="0054433E">
              <w:rPr>
                <w:sz w:val="20"/>
              </w:rPr>
              <w:t>WIF Wideroe's Flyveselskap A.S.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235</w:t>
            </w:r>
          </w:p>
        </w:tc>
        <w:tc>
          <w:tcPr>
            <w:tcW w:w="4862" w:type="dxa"/>
            <w:shd w:val="clear" w:color="auto" w:fill="auto"/>
          </w:tcPr>
          <w:p w:rsidR="00316AF9" w:rsidRPr="0054433E" w:rsidRDefault="00316AF9" w:rsidP="00717523">
            <w:pPr>
              <w:pStyle w:val="BodyText"/>
              <w:ind w:left="0"/>
              <w:jc w:val="left"/>
              <w:rPr>
                <w:sz w:val="20"/>
              </w:rPr>
            </w:pPr>
            <w:r w:rsidRPr="0054433E">
              <w:rPr>
                <w:sz w:val="20"/>
              </w:rPr>
              <w:t>WNT Cargojet Airways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236</w:t>
            </w:r>
          </w:p>
        </w:tc>
        <w:tc>
          <w:tcPr>
            <w:tcW w:w="4862" w:type="dxa"/>
            <w:shd w:val="clear" w:color="auto" w:fill="auto"/>
          </w:tcPr>
          <w:p w:rsidR="00316AF9" w:rsidRPr="0054433E" w:rsidRDefault="00316AF9" w:rsidP="00717523">
            <w:pPr>
              <w:pStyle w:val="BodyText"/>
              <w:ind w:left="0"/>
              <w:jc w:val="left"/>
              <w:rPr>
                <w:sz w:val="20"/>
              </w:rPr>
            </w:pPr>
            <w:r w:rsidRPr="0054433E">
              <w:rPr>
                <w:sz w:val="20"/>
              </w:rPr>
              <w:t>CRX Crossair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237</w:t>
            </w:r>
          </w:p>
        </w:tc>
        <w:tc>
          <w:tcPr>
            <w:tcW w:w="4862" w:type="dxa"/>
            <w:shd w:val="clear" w:color="auto" w:fill="auto"/>
          </w:tcPr>
          <w:p w:rsidR="00316AF9" w:rsidRPr="0054433E" w:rsidRDefault="00316AF9" w:rsidP="00717523">
            <w:pPr>
              <w:pStyle w:val="BodyText"/>
              <w:ind w:left="0"/>
              <w:jc w:val="left"/>
              <w:rPr>
                <w:sz w:val="20"/>
              </w:rPr>
            </w:pPr>
            <w:r w:rsidRPr="0054433E">
              <w:rPr>
                <w:sz w:val="20"/>
              </w:rPr>
              <w:t>WJA WestJet Airlines Ltd.</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238</w:t>
            </w:r>
          </w:p>
        </w:tc>
        <w:tc>
          <w:tcPr>
            <w:tcW w:w="4862" w:type="dxa"/>
            <w:shd w:val="clear" w:color="auto" w:fill="auto"/>
          </w:tcPr>
          <w:p w:rsidR="00316AF9" w:rsidRPr="0054433E" w:rsidRDefault="00316AF9" w:rsidP="00717523">
            <w:pPr>
              <w:pStyle w:val="BodyText"/>
              <w:ind w:left="0"/>
              <w:jc w:val="left"/>
              <w:rPr>
                <w:sz w:val="20"/>
              </w:rPr>
            </w:pPr>
            <w:r w:rsidRPr="0054433E">
              <w:rPr>
                <w:sz w:val="20"/>
              </w:rPr>
              <w:t>JAS Japan Air System</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239</w:t>
            </w:r>
          </w:p>
        </w:tc>
        <w:tc>
          <w:tcPr>
            <w:tcW w:w="4862" w:type="dxa"/>
            <w:shd w:val="clear" w:color="auto" w:fill="auto"/>
          </w:tcPr>
          <w:p w:rsidR="00316AF9" w:rsidRPr="0054433E" w:rsidRDefault="00316AF9" w:rsidP="00717523">
            <w:pPr>
              <w:pStyle w:val="BodyText"/>
              <w:ind w:left="0"/>
              <w:jc w:val="left"/>
              <w:rPr>
                <w:sz w:val="20"/>
              </w:rPr>
            </w:pPr>
            <w:r w:rsidRPr="0054433E">
              <w:rPr>
                <w:sz w:val="20"/>
              </w:rPr>
              <w:t>NWW North West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240</w:t>
            </w:r>
          </w:p>
        </w:tc>
        <w:tc>
          <w:tcPr>
            <w:tcW w:w="4862" w:type="dxa"/>
            <w:shd w:val="clear" w:color="auto" w:fill="auto"/>
          </w:tcPr>
          <w:p w:rsidR="00316AF9" w:rsidRPr="0054433E" w:rsidRDefault="00316AF9" w:rsidP="00717523">
            <w:pPr>
              <w:pStyle w:val="BodyText"/>
              <w:ind w:left="0"/>
              <w:jc w:val="left"/>
              <w:rPr>
                <w:sz w:val="20"/>
              </w:rPr>
            </w:pPr>
            <w:r w:rsidRPr="0054433E">
              <w:rPr>
                <w:sz w:val="20"/>
              </w:rPr>
              <w:t>MEP Midwest Express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241</w:t>
            </w:r>
          </w:p>
        </w:tc>
        <w:tc>
          <w:tcPr>
            <w:tcW w:w="4862" w:type="dxa"/>
            <w:shd w:val="clear" w:color="auto" w:fill="auto"/>
          </w:tcPr>
          <w:p w:rsidR="00316AF9" w:rsidRPr="0054433E" w:rsidRDefault="00316AF9" w:rsidP="00717523">
            <w:pPr>
              <w:pStyle w:val="BodyText"/>
              <w:ind w:left="0"/>
              <w:jc w:val="left"/>
              <w:rPr>
                <w:sz w:val="20"/>
              </w:rPr>
            </w:pPr>
            <w:r w:rsidRPr="0054433E">
              <w:rPr>
                <w:sz w:val="20"/>
              </w:rPr>
              <w:t>TWA Trans World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242</w:t>
            </w:r>
          </w:p>
        </w:tc>
        <w:tc>
          <w:tcPr>
            <w:tcW w:w="4862" w:type="dxa"/>
            <w:shd w:val="clear" w:color="auto" w:fill="auto"/>
          </w:tcPr>
          <w:p w:rsidR="00316AF9" w:rsidRPr="0054433E" w:rsidRDefault="00316AF9" w:rsidP="00717523">
            <w:pPr>
              <w:pStyle w:val="BodyText"/>
              <w:ind w:left="0"/>
              <w:jc w:val="left"/>
              <w:rPr>
                <w:sz w:val="20"/>
              </w:rPr>
            </w:pPr>
            <w:r w:rsidRPr="0054433E">
              <w:rPr>
                <w:sz w:val="20"/>
              </w:rPr>
              <w:t>SAB Sabena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243</w:t>
            </w:r>
          </w:p>
        </w:tc>
        <w:tc>
          <w:tcPr>
            <w:tcW w:w="4862" w:type="dxa"/>
            <w:shd w:val="clear" w:color="auto" w:fill="auto"/>
          </w:tcPr>
          <w:p w:rsidR="00316AF9" w:rsidRPr="0054433E" w:rsidRDefault="00316AF9" w:rsidP="00717523">
            <w:pPr>
              <w:pStyle w:val="BodyText"/>
              <w:ind w:left="0"/>
              <w:jc w:val="left"/>
              <w:rPr>
                <w:sz w:val="20"/>
              </w:rPr>
            </w:pPr>
            <w:r w:rsidRPr="0054433E">
              <w:rPr>
                <w:sz w:val="20"/>
              </w:rPr>
              <w:t>TUI Tuninter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244</w:t>
            </w:r>
          </w:p>
        </w:tc>
        <w:tc>
          <w:tcPr>
            <w:tcW w:w="4862" w:type="dxa"/>
            <w:shd w:val="clear" w:color="auto" w:fill="auto"/>
          </w:tcPr>
          <w:p w:rsidR="00316AF9" w:rsidRPr="0054433E" w:rsidRDefault="00316AF9" w:rsidP="00717523">
            <w:pPr>
              <w:pStyle w:val="BodyText"/>
              <w:ind w:left="0"/>
              <w:jc w:val="left"/>
              <w:rPr>
                <w:sz w:val="20"/>
              </w:rPr>
            </w:pPr>
            <w:r w:rsidRPr="0054433E">
              <w:rPr>
                <w:sz w:val="20"/>
              </w:rPr>
              <w:t>SRT Trans Asian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245</w:t>
            </w:r>
          </w:p>
        </w:tc>
        <w:tc>
          <w:tcPr>
            <w:tcW w:w="4862" w:type="dxa"/>
            <w:shd w:val="clear" w:color="auto" w:fill="auto"/>
          </w:tcPr>
          <w:p w:rsidR="00316AF9" w:rsidRPr="0054433E" w:rsidRDefault="00316AF9" w:rsidP="00717523">
            <w:pPr>
              <w:pStyle w:val="BodyText"/>
              <w:ind w:left="0"/>
              <w:jc w:val="left"/>
              <w:rPr>
                <w:sz w:val="20"/>
              </w:rPr>
            </w:pPr>
            <w:r w:rsidRPr="0054433E">
              <w:rPr>
                <w:sz w:val="20"/>
              </w:rPr>
              <w:t>JBU JetBlue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246</w:t>
            </w:r>
          </w:p>
        </w:tc>
        <w:tc>
          <w:tcPr>
            <w:tcW w:w="4862" w:type="dxa"/>
            <w:shd w:val="clear" w:color="auto" w:fill="auto"/>
          </w:tcPr>
          <w:p w:rsidR="00316AF9" w:rsidRPr="0054433E" w:rsidRDefault="00316AF9" w:rsidP="00717523">
            <w:pPr>
              <w:pStyle w:val="BodyText"/>
              <w:ind w:left="0"/>
              <w:jc w:val="left"/>
              <w:rPr>
                <w:sz w:val="20"/>
              </w:rPr>
            </w:pPr>
            <w:r w:rsidRPr="0054433E">
              <w:rPr>
                <w:sz w:val="20"/>
              </w:rPr>
              <w:t>TSC Air Transat</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247</w:t>
            </w:r>
          </w:p>
        </w:tc>
        <w:tc>
          <w:tcPr>
            <w:tcW w:w="4862" w:type="dxa"/>
            <w:shd w:val="clear" w:color="auto" w:fill="auto"/>
          </w:tcPr>
          <w:p w:rsidR="00316AF9" w:rsidRPr="0054433E" w:rsidRDefault="00316AF9" w:rsidP="00717523">
            <w:pPr>
              <w:pStyle w:val="BodyText"/>
              <w:ind w:left="0"/>
              <w:jc w:val="left"/>
              <w:rPr>
                <w:sz w:val="20"/>
              </w:rPr>
            </w:pPr>
            <w:r w:rsidRPr="0054433E">
              <w:rPr>
                <w:sz w:val="20"/>
              </w:rPr>
              <w:t>SWG Sunwing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248</w:t>
            </w:r>
          </w:p>
        </w:tc>
        <w:tc>
          <w:tcPr>
            <w:tcW w:w="4862" w:type="dxa"/>
            <w:shd w:val="clear" w:color="auto" w:fill="auto"/>
          </w:tcPr>
          <w:p w:rsidR="00316AF9" w:rsidRPr="0054433E" w:rsidRDefault="00316AF9" w:rsidP="00717523">
            <w:pPr>
              <w:pStyle w:val="BodyText"/>
              <w:ind w:left="0"/>
              <w:jc w:val="left"/>
              <w:rPr>
                <w:sz w:val="20"/>
              </w:rPr>
            </w:pPr>
            <w:r w:rsidRPr="0054433E">
              <w:rPr>
                <w:sz w:val="20"/>
              </w:rPr>
              <w:t>FFM Firefly</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249</w:t>
            </w:r>
          </w:p>
        </w:tc>
        <w:tc>
          <w:tcPr>
            <w:tcW w:w="4862" w:type="dxa"/>
            <w:shd w:val="clear" w:color="auto" w:fill="auto"/>
          </w:tcPr>
          <w:p w:rsidR="00316AF9" w:rsidRPr="0054433E" w:rsidRDefault="00316AF9" w:rsidP="00717523">
            <w:pPr>
              <w:pStyle w:val="BodyText"/>
              <w:ind w:left="0"/>
              <w:jc w:val="left"/>
              <w:rPr>
                <w:sz w:val="20"/>
              </w:rPr>
            </w:pPr>
            <w:r w:rsidRPr="0054433E">
              <w:rPr>
                <w:sz w:val="20"/>
              </w:rPr>
              <w:t>BVT Berjaya Air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250</w:t>
            </w:r>
          </w:p>
        </w:tc>
        <w:tc>
          <w:tcPr>
            <w:tcW w:w="4862" w:type="dxa"/>
            <w:shd w:val="clear" w:color="auto" w:fill="auto"/>
          </w:tcPr>
          <w:p w:rsidR="00316AF9" w:rsidRPr="0054433E" w:rsidRDefault="00316AF9" w:rsidP="00717523">
            <w:pPr>
              <w:pStyle w:val="BodyText"/>
              <w:ind w:left="0"/>
              <w:jc w:val="left"/>
              <w:rPr>
                <w:sz w:val="20"/>
              </w:rPr>
            </w:pPr>
            <w:r w:rsidRPr="0054433E">
              <w:rPr>
                <w:sz w:val="20"/>
              </w:rPr>
              <w:t>VLG Vueling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251</w:t>
            </w:r>
          </w:p>
        </w:tc>
        <w:tc>
          <w:tcPr>
            <w:tcW w:w="4862" w:type="dxa"/>
            <w:shd w:val="clear" w:color="auto" w:fill="auto"/>
          </w:tcPr>
          <w:p w:rsidR="00316AF9" w:rsidRPr="0054433E" w:rsidRDefault="00316AF9" w:rsidP="00717523">
            <w:pPr>
              <w:pStyle w:val="BodyText"/>
              <w:ind w:left="0"/>
              <w:jc w:val="left"/>
              <w:rPr>
                <w:sz w:val="20"/>
              </w:rPr>
            </w:pPr>
            <w:r w:rsidRPr="0054433E">
              <w:rPr>
                <w:sz w:val="20"/>
              </w:rPr>
              <w:t>SKY Skymark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252</w:t>
            </w:r>
          </w:p>
        </w:tc>
        <w:tc>
          <w:tcPr>
            <w:tcW w:w="4862" w:type="dxa"/>
            <w:shd w:val="clear" w:color="auto" w:fill="auto"/>
          </w:tcPr>
          <w:p w:rsidR="00316AF9" w:rsidRPr="0054433E" w:rsidRDefault="00316AF9" w:rsidP="00717523">
            <w:pPr>
              <w:pStyle w:val="BodyText"/>
              <w:ind w:left="0"/>
              <w:jc w:val="left"/>
              <w:rPr>
                <w:sz w:val="20"/>
              </w:rPr>
            </w:pPr>
            <w:r w:rsidRPr="0054433E">
              <w:rPr>
                <w:sz w:val="20"/>
              </w:rPr>
              <w:t>JST Jetstar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tcBorders>
              <w:bottom w:val="single" w:sz="4" w:space="0" w:color="0051BA"/>
            </w:tcBorders>
            <w:shd w:val="clear" w:color="auto" w:fill="auto"/>
          </w:tcPr>
          <w:p w:rsidR="00316AF9" w:rsidRPr="0054433E" w:rsidRDefault="00316AF9" w:rsidP="00717523">
            <w:pPr>
              <w:pStyle w:val="BodyText"/>
              <w:ind w:left="0"/>
              <w:jc w:val="center"/>
              <w:rPr>
                <w:sz w:val="20"/>
              </w:rPr>
            </w:pPr>
            <w:r w:rsidRPr="0054433E">
              <w:rPr>
                <w:sz w:val="20"/>
              </w:rPr>
              <w:t>253</w:t>
            </w:r>
          </w:p>
        </w:tc>
        <w:tc>
          <w:tcPr>
            <w:tcW w:w="4862" w:type="dxa"/>
            <w:tcBorders>
              <w:bottom w:val="single" w:sz="4" w:space="0" w:color="0051BA"/>
            </w:tcBorders>
            <w:shd w:val="clear" w:color="auto" w:fill="auto"/>
          </w:tcPr>
          <w:p w:rsidR="00316AF9" w:rsidRPr="0054433E" w:rsidRDefault="00316AF9" w:rsidP="00717523">
            <w:pPr>
              <w:pStyle w:val="BodyText"/>
              <w:ind w:left="0"/>
              <w:jc w:val="left"/>
              <w:rPr>
                <w:sz w:val="20"/>
              </w:rPr>
            </w:pPr>
            <w:r w:rsidRPr="0054433E">
              <w:rPr>
                <w:sz w:val="20"/>
              </w:rPr>
              <w:t>ABX ABX Air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254</w:t>
            </w:r>
          </w:p>
        </w:tc>
        <w:tc>
          <w:tcPr>
            <w:tcW w:w="4862" w:type="dxa"/>
            <w:shd w:val="clear" w:color="auto" w:fill="auto"/>
          </w:tcPr>
          <w:p w:rsidR="00316AF9" w:rsidRPr="0054433E" w:rsidRDefault="00316AF9" w:rsidP="00717523">
            <w:pPr>
              <w:pStyle w:val="BodyText"/>
              <w:ind w:left="0"/>
              <w:jc w:val="left"/>
              <w:rPr>
                <w:sz w:val="20"/>
              </w:rPr>
            </w:pPr>
            <w:r w:rsidRPr="0054433E">
              <w:rPr>
                <w:sz w:val="20"/>
              </w:rPr>
              <w:t>CQH Spring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255</w:t>
            </w:r>
          </w:p>
        </w:tc>
        <w:tc>
          <w:tcPr>
            <w:tcW w:w="4862" w:type="dxa"/>
            <w:shd w:val="clear" w:color="auto" w:fill="auto"/>
          </w:tcPr>
          <w:p w:rsidR="00316AF9" w:rsidRPr="0054433E" w:rsidRDefault="00316AF9" w:rsidP="00717523">
            <w:pPr>
              <w:pStyle w:val="BodyText"/>
              <w:ind w:left="0"/>
              <w:jc w:val="left"/>
              <w:rPr>
                <w:sz w:val="20"/>
              </w:rPr>
            </w:pPr>
            <w:r w:rsidRPr="0054433E">
              <w:rPr>
                <w:sz w:val="20"/>
              </w:rPr>
              <w:t>POE Porter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256</w:t>
            </w:r>
          </w:p>
        </w:tc>
        <w:tc>
          <w:tcPr>
            <w:tcW w:w="4862" w:type="dxa"/>
            <w:shd w:val="clear" w:color="auto" w:fill="auto"/>
          </w:tcPr>
          <w:p w:rsidR="00316AF9" w:rsidRPr="0054433E" w:rsidRDefault="00316AF9" w:rsidP="00717523">
            <w:pPr>
              <w:pStyle w:val="BodyText"/>
              <w:ind w:left="0"/>
              <w:jc w:val="left"/>
              <w:rPr>
                <w:sz w:val="20"/>
              </w:rPr>
            </w:pPr>
            <w:r w:rsidRPr="0054433E">
              <w:rPr>
                <w:sz w:val="20"/>
              </w:rPr>
              <w:t>EAQ Eastern Australia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257</w:t>
            </w:r>
          </w:p>
        </w:tc>
        <w:tc>
          <w:tcPr>
            <w:tcW w:w="4862" w:type="dxa"/>
            <w:shd w:val="clear" w:color="auto" w:fill="auto"/>
          </w:tcPr>
          <w:p w:rsidR="00316AF9" w:rsidRPr="0054433E" w:rsidRDefault="00316AF9" w:rsidP="00717523">
            <w:pPr>
              <w:pStyle w:val="BodyText"/>
              <w:ind w:left="0"/>
              <w:jc w:val="left"/>
              <w:rPr>
                <w:sz w:val="20"/>
              </w:rPr>
            </w:pPr>
            <w:r w:rsidRPr="0054433E">
              <w:rPr>
                <w:sz w:val="20"/>
              </w:rPr>
              <w:t>EZY EasyJet</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258</w:t>
            </w:r>
          </w:p>
        </w:tc>
        <w:tc>
          <w:tcPr>
            <w:tcW w:w="4862" w:type="dxa"/>
            <w:shd w:val="clear" w:color="auto" w:fill="auto"/>
          </w:tcPr>
          <w:p w:rsidR="00316AF9" w:rsidRPr="0054433E" w:rsidRDefault="00316AF9" w:rsidP="00717523">
            <w:pPr>
              <w:pStyle w:val="BodyText"/>
              <w:ind w:left="0"/>
              <w:jc w:val="left"/>
              <w:rPr>
                <w:sz w:val="20"/>
              </w:rPr>
            </w:pPr>
            <w:r w:rsidRPr="0054433E">
              <w:rPr>
                <w:sz w:val="20"/>
              </w:rPr>
              <w:t>NLY Niki</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259</w:t>
            </w:r>
          </w:p>
        </w:tc>
        <w:tc>
          <w:tcPr>
            <w:tcW w:w="4862" w:type="dxa"/>
            <w:shd w:val="clear" w:color="auto" w:fill="auto"/>
          </w:tcPr>
          <w:p w:rsidR="00316AF9" w:rsidRPr="0054433E" w:rsidRDefault="00316AF9" w:rsidP="00717523">
            <w:pPr>
              <w:pStyle w:val="BodyText"/>
              <w:ind w:left="0"/>
              <w:jc w:val="left"/>
              <w:rPr>
                <w:sz w:val="20"/>
              </w:rPr>
            </w:pPr>
            <w:r w:rsidRPr="0054433E">
              <w:rPr>
                <w:sz w:val="20"/>
              </w:rPr>
              <w:t>VOZ Virgin Australia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tcBorders>
              <w:bottom w:val="single" w:sz="4" w:space="0" w:color="0051BA"/>
            </w:tcBorders>
            <w:shd w:val="clear" w:color="auto" w:fill="auto"/>
          </w:tcPr>
          <w:p w:rsidR="00316AF9" w:rsidRPr="0054433E" w:rsidRDefault="00316AF9" w:rsidP="00717523">
            <w:pPr>
              <w:pStyle w:val="BodyText"/>
              <w:ind w:left="0"/>
              <w:jc w:val="center"/>
              <w:rPr>
                <w:sz w:val="20"/>
              </w:rPr>
            </w:pPr>
            <w:r w:rsidRPr="0054433E">
              <w:rPr>
                <w:sz w:val="20"/>
              </w:rPr>
              <w:t>260</w:t>
            </w:r>
          </w:p>
        </w:tc>
        <w:tc>
          <w:tcPr>
            <w:tcW w:w="4862" w:type="dxa"/>
            <w:tcBorders>
              <w:bottom w:val="single" w:sz="4" w:space="0" w:color="0051BA"/>
            </w:tcBorders>
            <w:shd w:val="clear" w:color="auto" w:fill="auto"/>
          </w:tcPr>
          <w:p w:rsidR="00316AF9" w:rsidRPr="0054433E" w:rsidRDefault="00316AF9" w:rsidP="00717523">
            <w:pPr>
              <w:pStyle w:val="BodyText"/>
              <w:ind w:left="0"/>
              <w:jc w:val="left"/>
              <w:rPr>
                <w:sz w:val="20"/>
              </w:rPr>
            </w:pPr>
            <w:r w:rsidRPr="0054433E">
              <w:rPr>
                <w:sz w:val="20"/>
              </w:rPr>
              <w:t>KNA Kunming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261</w:t>
            </w:r>
          </w:p>
        </w:tc>
        <w:tc>
          <w:tcPr>
            <w:tcW w:w="4862" w:type="dxa"/>
            <w:shd w:val="clear" w:color="auto" w:fill="auto"/>
          </w:tcPr>
          <w:p w:rsidR="00316AF9" w:rsidRPr="0054433E" w:rsidRDefault="00316AF9" w:rsidP="00717523">
            <w:pPr>
              <w:pStyle w:val="BodyText"/>
              <w:ind w:left="0"/>
              <w:jc w:val="left"/>
              <w:rPr>
                <w:sz w:val="20"/>
              </w:rPr>
            </w:pPr>
            <w:r w:rsidRPr="0054433E">
              <w:rPr>
                <w:sz w:val="20"/>
              </w:rPr>
              <w:t>CSC Sichuan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tcBorders>
              <w:bottom w:val="single" w:sz="4" w:space="0" w:color="0051BA"/>
            </w:tcBorders>
            <w:shd w:val="clear" w:color="auto" w:fill="auto"/>
          </w:tcPr>
          <w:p w:rsidR="00316AF9" w:rsidRPr="0054433E" w:rsidRDefault="00316AF9" w:rsidP="00717523">
            <w:pPr>
              <w:pStyle w:val="BodyText"/>
              <w:ind w:left="0"/>
              <w:jc w:val="center"/>
              <w:rPr>
                <w:sz w:val="20"/>
              </w:rPr>
            </w:pPr>
            <w:r w:rsidRPr="0054433E">
              <w:rPr>
                <w:sz w:val="20"/>
              </w:rPr>
              <w:t>262</w:t>
            </w:r>
          </w:p>
        </w:tc>
        <w:tc>
          <w:tcPr>
            <w:tcW w:w="4862" w:type="dxa"/>
            <w:tcBorders>
              <w:bottom w:val="single" w:sz="4" w:space="0" w:color="0051BA"/>
            </w:tcBorders>
            <w:shd w:val="clear" w:color="auto" w:fill="auto"/>
          </w:tcPr>
          <w:p w:rsidR="00316AF9" w:rsidRPr="0054433E" w:rsidRDefault="00316AF9" w:rsidP="00717523">
            <w:pPr>
              <w:pStyle w:val="BodyText"/>
              <w:ind w:left="0"/>
              <w:jc w:val="left"/>
              <w:rPr>
                <w:sz w:val="20"/>
              </w:rPr>
            </w:pPr>
            <w:r w:rsidRPr="0054433E">
              <w:rPr>
                <w:sz w:val="20"/>
              </w:rPr>
              <w:t>VRD Virgin America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263</w:t>
            </w:r>
          </w:p>
        </w:tc>
        <w:tc>
          <w:tcPr>
            <w:tcW w:w="4862" w:type="dxa"/>
            <w:shd w:val="clear" w:color="auto" w:fill="auto"/>
          </w:tcPr>
          <w:p w:rsidR="00316AF9" w:rsidRPr="0054433E" w:rsidRDefault="00316AF9" w:rsidP="00717523">
            <w:pPr>
              <w:pStyle w:val="BodyText"/>
              <w:ind w:left="0"/>
              <w:jc w:val="left"/>
              <w:rPr>
                <w:sz w:val="20"/>
              </w:rPr>
            </w:pPr>
            <w:r w:rsidRPr="0054433E">
              <w:rPr>
                <w:sz w:val="20"/>
              </w:rPr>
              <w:t>DKH Juneyao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264</w:t>
            </w:r>
          </w:p>
        </w:tc>
        <w:tc>
          <w:tcPr>
            <w:tcW w:w="4862" w:type="dxa"/>
            <w:shd w:val="clear" w:color="auto" w:fill="auto"/>
          </w:tcPr>
          <w:p w:rsidR="00316AF9" w:rsidRPr="0054433E" w:rsidRDefault="00316AF9" w:rsidP="00717523">
            <w:pPr>
              <w:pStyle w:val="BodyText"/>
              <w:ind w:left="0"/>
              <w:jc w:val="left"/>
              <w:rPr>
                <w:sz w:val="20"/>
              </w:rPr>
            </w:pPr>
            <w:r w:rsidRPr="0054433E">
              <w:rPr>
                <w:sz w:val="20"/>
              </w:rPr>
              <w:t>KEN Kenmore Air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265</w:t>
            </w:r>
          </w:p>
        </w:tc>
        <w:tc>
          <w:tcPr>
            <w:tcW w:w="4862" w:type="dxa"/>
            <w:shd w:val="clear" w:color="auto" w:fill="auto"/>
          </w:tcPr>
          <w:p w:rsidR="00316AF9" w:rsidRPr="0054433E" w:rsidRDefault="00316AF9" w:rsidP="00717523">
            <w:pPr>
              <w:pStyle w:val="BodyText"/>
              <w:ind w:left="0"/>
              <w:jc w:val="left"/>
              <w:rPr>
                <w:sz w:val="20"/>
              </w:rPr>
            </w:pPr>
            <w:r w:rsidRPr="0054433E">
              <w:rPr>
                <w:sz w:val="20"/>
              </w:rPr>
              <w:t>XAK Air Kenya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266</w:t>
            </w:r>
          </w:p>
        </w:tc>
        <w:tc>
          <w:tcPr>
            <w:tcW w:w="4862" w:type="dxa"/>
            <w:shd w:val="clear" w:color="auto" w:fill="auto"/>
          </w:tcPr>
          <w:p w:rsidR="00316AF9" w:rsidRPr="0054433E" w:rsidRDefault="00316AF9" w:rsidP="00717523">
            <w:pPr>
              <w:pStyle w:val="BodyText"/>
              <w:ind w:left="0"/>
              <w:jc w:val="left"/>
              <w:rPr>
                <w:sz w:val="20"/>
              </w:rPr>
            </w:pPr>
            <w:r w:rsidRPr="0054433E">
              <w:rPr>
                <w:sz w:val="20"/>
              </w:rPr>
              <w:t>NZM Mount Cook Airline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267</w:t>
            </w:r>
          </w:p>
        </w:tc>
        <w:tc>
          <w:tcPr>
            <w:tcW w:w="4862" w:type="dxa"/>
            <w:shd w:val="clear" w:color="auto" w:fill="auto"/>
          </w:tcPr>
          <w:p w:rsidR="00316AF9" w:rsidRPr="0054433E" w:rsidRDefault="00316AF9" w:rsidP="00717523">
            <w:pPr>
              <w:pStyle w:val="BodyText"/>
              <w:ind w:left="0"/>
              <w:jc w:val="left"/>
              <w:rPr>
                <w:sz w:val="20"/>
              </w:rPr>
            </w:pPr>
            <w:r w:rsidRPr="0054433E">
              <w:rPr>
                <w:sz w:val="20"/>
              </w:rPr>
              <w:t>FDA Fuji Dream Airlines</w:t>
            </w:r>
          </w:p>
        </w:tc>
      </w:tr>
      <w:tr w:rsidR="00316AF9" w:rsidRPr="00E42B13"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268</w:t>
            </w:r>
          </w:p>
        </w:tc>
        <w:tc>
          <w:tcPr>
            <w:tcW w:w="4862" w:type="dxa"/>
            <w:shd w:val="clear" w:color="auto" w:fill="auto"/>
          </w:tcPr>
          <w:p w:rsidR="00316AF9" w:rsidRPr="00F04B06" w:rsidRDefault="00316AF9" w:rsidP="00717523">
            <w:pPr>
              <w:pStyle w:val="BodyText"/>
              <w:ind w:left="0"/>
              <w:jc w:val="left"/>
              <w:rPr>
                <w:sz w:val="20"/>
                <w:lang w:val="es-CO"/>
              </w:rPr>
            </w:pPr>
            <w:r w:rsidRPr="00F04B06">
              <w:rPr>
                <w:sz w:val="20"/>
                <w:lang w:val="es-CO"/>
              </w:rPr>
              <w:t>TAE TAME (Línea Aérea del Ecuador)</w:t>
            </w:r>
          </w:p>
        </w:tc>
      </w:tr>
      <w:tr w:rsidR="00316AF9" w:rsidRPr="0054433E" w:rsidTr="00316AF9">
        <w:tc>
          <w:tcPr>
            <w:tcW w:w="1781" w:type="dxa"/>
            <w:vMerge/>
            <w:shd w:val="clear" w:color="auto" w:fill="auto"/>
          </w:tcPr>
          <w:p w:rsidR="00316AF9" w:rsidRPr="00F04B06" w:rsidRDefault="00316AF9" w:rsidP="00717523">
            <w:pPr>
              <w:rPr>
                <w:sz w:val="20"/>
                <w:lang w:val="es-CO"/>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269</w:t>
            </w:r>
          </w:p>
        </w:tc>
        <w:tc>
          <w:tcPr>
            <w:tcW w:w="4862" w:type="dxa"/>
            <w:shd w:val="clear" w:color="auto" w:fill="auto"/>
          </w:tcPr>
          <w:p w:rsidR="00316AF9" w:rsidRPr="0054433E" w:rsidRDefault="00316AF9" w:rsidP="00717523">
            <w:pPr>
              <w:pStyle w:val="BodyText"/>
              <w:ind w:left="0"/>
              <w:jc w:val="left"/>
              <w:rPr>
                <w:sz w:val="20"/>
              </w:rPr>
            </w:pPr>
            <w:r w:rsidRPr="0054433E">
              <w:rPr>
                <w:sz w:val="20"/>
              </w:rPr>
              <w:t>CFE BA CityFlyer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270</w:t>
            </w:r>
          </w:p>
        </w:tc>
        <w:tc>
          <w:tcPr>
            <w:tcW w:w="4862" w:type="dxa"/>
            <w:shd w:val="clear" w:color="auto" w:fill="auto"/>
          </w:tcPr>
          <w:p w:rsidR="00316AF9" w:rsidRPr="0054433E" w:rsidRDefault="00316AF9" w:rsidP="00717523">
            <w:pPr>
              <w:pStyle w:val="BodyText"/>
              <w:ind w:left="0"/>
              <w:jc w:val="left"/>
              <w:rPr>
                <w:sz w:val="20"/>
              </w:rPr>
            </w:pPr>
            <w:r w:rsidRPr="0054433E">
              <w:rPr>
                <w:sz w:val="20"/>
              </w:rPr>
              <w:t>JZA Jazz Aviation</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271</w:t>
            </w:r>
          </w:p>
        </w:tc>
        <w:tc>
          <w:tcPr>
            <w:tcW w:w="4862" w:type="dxa"/>
            <w:shd w:val="clear" w:color="auto" w:fill="auto"/>
          </w:tcPr>
          <w:p w:rsidR="00316AF9" w:rsidRPr="0054433E" w:rsidRDefault="00316AF9" w:rsidP="00717523">
            <w:pPr>
              <w:pStyle w:val="BodyText"/>
              <w:ind w:left="0"/>
              <w:jc w:val="left"/>
              <w:rPr>
                <w:sz w:val="20"/>
              </w:rPr>
            </w:pPr>
            <w:r w:rsidRPr="0054433E">
              <w:rPr>
                <w:sz w:val="20"/>
              </w:rPr>
              <w:t>CSH Shanghai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272</w:t>
            </w:r>
          </w:p>
        </w:tc>
        <w:tc>
          <w:tcPr>
            <w:tcW w:w="4862" w:type="dxa"/>
            <w:shd w:val="clear" w:color="auto" w:fill="auto"/>
          </w:tcPr>
          <w:p w:rsidR="00316AF9" w:rsidRPr="0054433E" w:rsidRDefault="00316AF9" w:rsidP="00717523">
            <w:pPr>
              <w:pStyle w:val="BodyText"/>
              <w:ind w:left="0"/>
              <w:jc w:val="left"/>
              <w:rPr>
                <w:sz w:val="20"/>
              </w:rPr>
            </w:pPr>
            <w:r w:rsidRPr="0054433E">
              <w:rPr>
                <w:sz w:val="20"/>
              </w:rPr>
              <w:t>BEE Flybe</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273</w:t>
            </w:r>
          </w:p>
        </w:tc>
        <w:tc>
          <w:tcPr>
            <w:tcW w:w="4862" w:type="dxa"/>
            <w:shd w:val="clear" w:color="auto" w:fill="auto"/>
          </w:tcPr>
          <w:p w:rsidR="00316AF9" w:rsidRPr="0054433E" w:rsidRDefault="00316AF9" w:rsidP="00717523">
            <w:pPr>
              <w:pStyle w:val="BodyText"/>
              <w:ind w:left="0"/>
              <w:jc w:val="left"/>
              <w:rPr>
                <w:sz w:val="20"/>
              </w:rPr>
            </w:pPr>
            <w:r w:rsidRPr="0054433E">
              <w:rPr>
                <w:sz w:val="20"/>
              </w:rPr>
              <w:t>TYR Tyrolean Airways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274</w:t>
            </w:r>
          </w:p>
        </w:tc>
        <w:tc>
          <w:tcPr>
            <w:tcW w:w="4862" w:type="dxa"/>
            <w:shd w:val="clear" w:color="auto" w:fill="auto"/>
          </w:tcPr>
          <w:p w:rsidR="00316AF9" w:rsidRPr="0054433E" w:rsidRDefault="00316AF9" w:rsidP="00717523">
            <w:pPr>
              <w:pStyle w:val="BodyText"/>
              <w:ind w:left="0"/>
              <w:jc w:val="left"/>
              <w:rPr>
                <w:sz w:val="20"/>
              </w:rPr>
            </w:pPr>
            <w:r w:rsidRPr="0054433E">
              <w:rPr>
                <w:sz w:val="20"/>
              </w:rPr>
              <w:t>SWA Southwest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275</w:t>
            </w:r>
          </w:p>
        </w:tc>
        <w:tc>
          <w:tcPr>
            <w:tcW w:w="4862" w:type="dxa"/>
            <w:shd w:val="clear" w:color="auto" w:fill="auto"/>
          </w:tcPr>
          <w:p w:rsidR="00316AF9" w:rsidRPr="0054433E" w:rsidRDefault="00316AF9" w:rsidP="00717523">
            <w:pPr>
              <w:pStyle w:val="BodyText"/>
              <w:ind w:left="0"/>
              <w:jc w:val="left"/>
              <w:rPr>
                <w:sz w:val="20"/>
              </w:rPr>
            </w:pPr>
            <w:r w:rsidRPr="0054433E">
              <w:rPr>
                <w:sz w:val="20"/>
              </w:rPr>
              <w:t>XME Australian Air Express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276</w:t>
            </w:r>
          </w:p>
        </w:tc>
        <w:tc>
          <w:tcPr>
            <w:tcW w:w="4862" w:type="dxa"/>
            <w:shd w:val="clear" w:color="auto" w:fill="auto"/>
          </w:tcPr>
          <w:p w:rsidR="00316AF9" w:rsidRPr="0054433E" w:rsidRDefault="00316AF9" w:rsidP="00717523">
            <w:pPr>
              <w:pStyle w:val="BodyText"/>
              <w:ind w:left="0"/>
              <w:jc w:val="left"/>
              <w:rPr>
                <w:sz w:val="20"/>
              </w:rPr>
            </w:pPr>
            <w:r w:rsidRPr="0054433E">
              <w:rPr>
                <w:sz w:val="20"/>
              </w:rPr>
              <w:t>BEL Brussels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277</w:t>
            </w:r>
          </w:p>
        </w:tc>
        <w:tc>
          <w:tcPr>
            <w:tcW w:w="4862" w:type="dxa"/>
            <w:shd w:val="clear" w:color="auto" w:fill="auto"/>
          </w:tcPr>
          <w:p w:rsidR="00316AF9" w:rsidRPr="0054433E" w:rsidRDefault="00316AF9" w:rsidP="00717523">
            <w:pPr>
              <w:pStyle w:val="BodyText"/>
              <w:ind w:left="0"/>
              <w:jc w:val="left"/>
              <w:rPr>
                <w:sz w:val="20"/>
              </w:rPr>
            </w:pPr>
            <w:r w:rsidRPr="0054433E">
              <w:rPr>
                <w:sz w:val="20"/>
              </w:rPr>
              <w:t>GCR Tianjin Airlines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278</w:t>
            </w:r>
          </w:p>
        </w:tc>
        <w:tc>
          <w:tcPr>
            <w:tcW w:w="4862" w:type="dxa"/>
            <w:shd w:val="clear" w:color="auto" w:fill="auto"/>
          </w:tcPr>
          <w:p w:rsidR="00316AF9" w:rsidRPr="0054433E" w:rsidRDefault="00316AF9" w:rsidP="00717523">
            <w:pPr>
              <w:pStyle w:val="BodyText"/>
              <w:ind w:left="0"/>
              <w:jc w:val="left"/>
              <w:rPr>
                <w:sz w:val="20"/>
              </w:rPr>
            </w:pPr>
            <w:r w:rsidRPr="0054433E">
              <w:rPr>
                <w:sz w:val="20"/>
              </w:rPr>
              <w:t>VOI Volaris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279</w:t>
            </w:r>
          </w:p>
        </w:tc>
        <w:tc>
          <w:tcPr>
            <w:tcW w:w="4862" w:type="dxa"/>
            <w:shd w:val="clear" w:color="auto" w:fill="auto"/>
          </w:tcPr>
          <w:p w:rsidR="00316AF9" w:rsidRPr="0054433E" w:rsidRDefault="00316AF9" w:rsidP="00717523">
            <w:pPr>
              <w:pStyle w:val="BodyText"/>
              <w:ind w:left="0"/>
              <w:jc w:val="left"/>
              <w:rPr>
                <w:sz w:val="20"/>
              </w:rPr>
            </w:pPr>
            <w:r w:rsidRPr="0054433E">
              <w:rPr>
                <w:sz w:val="20"/>
              </w:rPr>
              <w:t>ARA Arik Air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280</w:t>
            </w:r>
          </w:p>
        </w:tc>
        <w:tc>
          <w:tcPr>
            <w:tcW w:w="4862" w:type="dxa"/>
            <w:shd w:val="clear" w:color="auto" w:fill="auto"/>
          </w:tcPr>
          <w:p w:rsidR="00316AF9" w:rsidRPr="0054433E" w:rsidRDefault="00316AF9" w:rsidP="00717523">
            <w:pPr>
              <w:pStyle w:val="BodyText"/>
              <w:ind w:left="0"/>
              <w:jc w:val="left"/>
              <w:rPr>
                <w:sz w:val="20"/>
              </w:rPr>
            </w:pPr>
            <w:r w:rsidRPr="0054433E">
              <w:rPr>
                <w:sz w:val="20"/>
              </w:rPr>
              <w:t>LNI Lion Air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281</w:t>
            </w:r>
          </w:p>
        </w:tc>
        <w:tc>
          <w:tcPr>
            <w:tcW w:w="4862" w:type="dxa"/>
            <w:shd w:val="clear" w:color="auto" w:fill="auto"/>
          </w:tcPr>
          <w:p w:rsidR="00316AF9" w:rsidRPr="0054433E" w:rsidRDefault="00316AF9" w:rsidP="00717523">
            <w:pPr>
              <w:pStyle w:val="BodyText"/>
              <w:ind w:left="0"/>
              <w:jc w:val="left"/>
              <w:rPr>
                <w:sz w:val="20"/>
              </w:rPr>
            </w:pPr>
            <w:r w:rsidRPr="0054433E">
              <w:rPr>
                <w:sz w:val="20"/>
              </w:rPr>
              <w:t>RYR Ryanair</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AB1280" w:rsidRDefault="00316AF9" w:rsidP="00717523">
            <w:pPr>
              <w:contextualSpacing/>
              <w:jc w:val="center"/>
              <w:rPr>
                <w:sz w:val="20"/>
              </w:rPr>
            </w:pPr>
            <w:r>
              <w:rPr>
                <w:sz w:val="20"/>
              </w:rPr>
              <w:t>282</w:t>
            </w:r>
          </w:p>
        </w:tc>
        <w:tc>
          <w:tcPr>
            <w:tcW w:w="4862" w:type="dxa"/>
            <w:shd w:val="clear" w:color="auto" w:fill="auto"/>
          </w:tcPr>
          <w:p w:rsidR="00316AF9" w:rsidRPr="00AB1280" w:rsidRDefault="00316AF9" w:rsidP="00717523">
            <w:pPr>
              <w:contextualSpacing/>
              <w:rPr>
                <w:sz w:val="20"/>
              </w:rPr>
            </w:pPr>
            <w:r>
              <w:rPr>
                <w:sz w:val="20"/>
              </w:rPr>
              <w:t>SHU Aurora</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AB1280" w:rsidRDefault="00316AF9" w:rsidP="00717523">
            <w:pPr>
              <w:contextualSpacing/>
              <w:jc w:val="center"/>
              <w:rPr>
                <w:sz w:val="20"/>
              </w:rPr>
            </w:pPr>
            <w:r>
              <w:rPr>
                <w:sz w:val="20"/>
              </w:rPr>
              <w:t>283</w:t>
            </w:r>
          </w:p>
        </w:tc>
        <w:tc>
          <w:tcPr>
            <w:tcW w:w="4862" w:type="dxa"/>
            <w:shd w:val="clear" w:color="auto" w:fill="auto"/>
          </w:tcPr>
          <w:p w:rsidR="00316AF9" w:rsidRPr="00AB1280" w:rsidRDefault="00316AF9" w:rsidP="00717523">
            <w:pPr>
              <w:contextualSpacing/>
              <w:rPr>
                <w:sz w:val="20"/>
              </w:rPr>
            </w:pPr>
            <w:r>
              <w:rPr>
                <w:sz w:val="20"/>
              </w:rPr>
              <w:t>NIG Aero Contractors</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Default="00316AF9" w:rsidP="00717523">
            <w:pPr>
              <w:contextualSpacing/>
              <w:jc w:val="center"/>
              <w:rPr>
                <w:sz w:val="20"/>
              </w:rPr>
            </w:pPr>
            <w:r>
              <w:rPr>
                <w:sz w:val="20"/>
              </w:rPr>
              <w:t>284</w:t>
            </w:r>
          </w:p>
        </w:tc>
        <w:tc>
          <w:tcPr>
            <w:tcW w:w="4862" w:type="dxa"/>
            <w:shd w:val="clear" w:color="auto" w:fill="auto"/>
          </w:tcPr>
          <w:p w:rsidR="00316AF9" w:rsidRPr="001302F9" w:rsidRDefault="00316AF9" w:rsidP="00717523">
            <w:pPr>
              <w:contextualSpacing/>
              <w:rPr>
                <w:sz w:val="20"/>
                <w:lang w:val="fr-CA"/>
              </w:rPr>
            </w:pPr>
            <w:r>
              <w:rPr>
                <w:sz w:val="20"/>
              </w:rPr>
              <w:t>SCW Malm</w:t>
            </w:r>
            <w:r>
              <w:rPr>
                <w:sz w:val="20"/>
                <w:lang w:val="fr-CA"/>
              </w:rPr>
              <w:t>ö Aviation</w:t>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Default="00316AF9" w:rsidP="00717523">
            <w:pPr>
              <w:contextualSpacing/>
              <w:jc w:val="center"/>
              <w:rPr>
                <w:sz w:val="20"/>
              </w:rPr>
            </w:pPr>
            <w:r>
              <w:rPr>
                <w:sz w:val="20"/>
              </w:rPr>
              <w:t>285</w:t>
            </w:r>
          </w:p>
        </w:tc>
        <w:tc>
          <w:tcPr>
            <w:tcW w:w="4862" w:type="dxa"/>
            <w:shd w:val="clear" w:color="auto" w:fill="auto"/>
          </w:tcPr>
          <w:p w:rsidR="00316AF9" w:rsidRDefault="00316AF9" w:rsidP="00717523">
            <w:pPr>
              <w:contextualSpacing/>
              <w:rPr>
                <w:sz w:val="20"/>
              </w:rPr>
            </w:pPr>
            <w:r>
              <w:rPr>
                <w:sz w:val="20"/>
              </w:rPr>
              <w:t>NAX Norwegian Air Shuttle</w:t>
            </w:r>
          </w:p>
        </w:tc>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286</w:t>
            </w:r>
          </w:p>
        </w:tc>
        <w:tc>
          <w:tcPr>
            <w:tcW w:w="4862" w:type="dxa"/>
            <w:shd w:val="clear" w:color="auto" w:fill="auto"/>
          </w:tcPr>
          <w:p w:rsidR="002E1297" w:rsidRDefault="002E1297" w:rsidP="00717523">
            <w:pPr>
              <w:contextualSpacing/>
              <w:rPr>
                <w:sz w:val="20"/>
              </w:rPr>
            </w:pPr>
            <w:r>
              <w:rPr>
                <w:sz w:val="20"/>
              </w:rPr>
              <w:t>RAR Air Rarotonga</w:t>
            </w:r>
          </w:p>
        </w:tc>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287</w:t>
            </w:r>
          </w:p>
        </w:tc>
        <w:tc>
          <w:tcPr>
            <w:tcW w:w="4862" w:type="dxa"/>
            <w:shd w:val="clear" w:color="auto" w:fill="auto"/>
          </w:tcPr>
          <w:p w:rsidR="002E1297" w:rsidRDefault="002E1297" w:rsidP="00717523">
            <w:pPr>
              <w:contextualSpacing/>
              <w:rPr>
                <w:sz w:val="20"/>
              </w:rPr>
            </w:pPr>
            <w:commentRangeStart w:id="73"/>
            <w:r w:rsidRPr="002E1297">
              <w:rPr>
                <w:sz w:val="20"/>
              </w:rPr>
              <w:t>CJR Caverton Helicopters</w:t>
            </w:r>
            <w:commentRangeEnd w:id="73"/>
            <w:r>
              <w:rPr>
                <w:rStyle w:val="CommentReference"/>
              </w:rPr>
              <w:commentReference w:id="73"/>
            </w:r>
          </w:p>
        </w:tc>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288</w:t>
            </w:r>
          </w:p>
        </w:tc>
        <w:tc>
          <w:tcPr>
            <w:tcW w:w="4862" w:type="dxa"/>
            <w:shd w:val="clear" w:color="auto" w:fill="auto"/>
          </w:tcPr>
          <w:p w:rsidR="002E1297" w:rsidRDefault="002E1297" w:rsidP="00717523">
            <w:pPr>
              <w:contextualSpacing/>
              <w:rPr>
                <w:sz w:val="20"/>
              </w:rPr>
            </w:pPr>
            <w:r w:rsidRPr="002E1297">
              <w:rPr>
                <w:sz w:val="20"/>
              </w:rPr>
              <w:t>KZR Air Astana</w:t>
            </w:r>
          </w:p>
        </w:tc>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289</w:t>
            </w:r>
          </w:p>
        </w:tc>
        <w:tc>
          <w:tcPr>
            <w:tcW w:w="4862" w:type="dxa"/>
            <w:shd w:val="clear" w:color="auto" w:fill="auto"/>
          </w:tcPr>
          <w:p w:rsidR="002E1297" w:rsidRDefault="002E1297" w:rsidP="002E1297">
            <w:pPr>
              <w:tabs>
                <w:tab w:val="left" w:pos="1065"/>
              </w:tabs>
              <w:contextualSpacing/>
              <w:rPr>
                <w:sz w:val="20"/>
              </w:rPr>
            </w:pPr>
            <w:r w:rsidRPr="002E1297">
              <w:rPr>
                <w:sz w:val="20"/>
              </w:rPr>
              <w:t>ROU Air Canada Rouge</w:t>
            </w:r>
          </w:p>
        </w:tc>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290</w:t>
            </w:r>
          </w:p>
        </w:tc>
        <w:tc>
          <w:tcPr>
            <w:tcW w:w="4862" w:type="dxa"/>
            <w:shd w:val="clear" w:color="auto" w:fill="auto"/>
          </w:tcPr>
          <w:p w:rsidR="002E1297" w:rsidRDefault="002E1297" w:rsidP="00717523">
            <w:pPr>
              <w:contextualSpacing/>
              <w:rPr>
                <w:sz w:val="20"/>
              </w:rPr>
            </w:pPr>
            <w:r w:rsidRPr="002E1297">
              <w:rPr>
                <w:sz w:val="20"/>
              </w:rPr>
              <w:t>DWT Darwin Airline</w:t>
            </w:r>
          </w:p>
        </w:tc>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291</w:t>
            </w:r>
          </w:p>
        </w:tc>
        <w:tc>
          <w:tcPr>
            <w:tcW w:w="4862" w:type="dxa"/>
            <w:shd w:val="clear" w:color="auto" w:fill="auto"/>
          </w:tcPr>
          <w:p w:rsidR="002E1297" w:rsidRDefault="002E1297" w:rsidP="00717523">
            <w:pPr>
              <w:contextualSpacing/>
              <w:rPr>
                <w:sz w:val="20"/>
              </w:rPr>
            </w:pPr>
            <w:r w:rsidRPr="002E1297">
              <w:rPr>
                <w:sz w:val="20"/>
              </w:rPr>
              <w:t>UTA UTair Aviation</w:t>
            </w:r>
          </w:p>
        </w:tc>
        <w:bookmarkStart w:id="74" w:name="_GoBack"/>
        <w:bookmarkEnd w:id="74"/>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292</w:t>
            </w:r>
          </w:p>
        </w:tc>
        <w:tc>
          <w:tcPr>
            <w:tcW w:w="4862" w:type="dxa"/>
            <w:shd w:val="clear" w:color="auto" w:fill="auto"/>
          </w:tcPr>
          <w:p w:rsidR="002E1297" w:rsidRDefault="002E1297" w:rsidP="00717523">
            <w:pPr>
              <w:contextualSpacing/>
              <w:rPr>
                <w:sz w:val="20"/>
              </w:rPr>
            </w:pPr>
            <w:r w:rsidRPr="002E1297">
              <w:rPr>
                <w:sz w:val="20"/>
              </w:rPr>
              <w:t>AZN Amaszonas</w:t>
            </w:r>
          </w:p>
        </w:tc>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293</w:t>
            </w:r>
          </w:p>
        </w:tc>
        <w:tc>
          <w:tcPr>
            <w:tcW w:w="4862" w:type="dxa"/>
            <w:shd w:val="clear" w:color="auto" w:fill="auto"/>
          </w:tcPr>
          <w:p w:rsidR="002E1297" w:rsidRDefault="002E1297" w:rsidP="00717523">
            <w:pPr>
              <w:contextualSpacing/>
              <w:rPr>
                <w:sz w:val="20"/>
              </w:rPr>
            </w:pPr>
            <w:r w:rsidRPr="002E1297">
              <w:rPr>
                <w:sz w:val="20"/>
              </w:rPr>
              <w:t>FDB Flydubai</w:t>
            </w:r>
          </w:p>
        </w:tc>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294</w:t>
            </w:r>
          </w:p>
        </w:tc>
        <w:tc>
          <w:tcPr>
            <w:tcW w:w="4862" w:type="dxa"/>
            <w:shd w:val="clear" w:color="auto" w:fill="auto"/>
          </w:tcPr>
          <w:p w:rsidR="002E1297" w:rsidRDefault="002E1297" w:rsidP="00717523">
            <w:pPr>
              <w:contextualSpacing/>
              <w:rPr>
                <w:sz w:val="20"/>
              </w:rPr>
            </w:pPr>
            <w:r w:rsidRPr="002E1297">
              <w:rPr>
                <w:sz w:val="20"/>
              </w:rPr>
              <w:t>UZB Uzbekistan Airways</w:t>
            </w:r>
          </w:p>
        </w:tc>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295</w:t>
            </w:r>
          </w:p>
        </w:tc>
        <w:tc>
          <w:tcPr>
            <w:tcW w:w="4862" w:type="dxa"/>
            <w:shd w:val="clear" w:color="auto" w:fill="auto"/>
          </w:tcPr>
          <w:p w:rsidR="002E1297" w:rsidRDefault="002E1297" w:rsidP="00717523">
            <w:pPr>
              <w:contextualSpacing/>
              <w:rPr>
                <w:sz w:val="20"/>
              </w:rPr>
            </w:pPr>
            <w:r w:rsidRPr="002E1297">
              <w:rPr>
                <w:sz w:val="20"/>
              </w:rPr>
              <w:t>PGT Pegasus Airlines</w:t>
            </w:r>
          </w:p>
        </w:tc>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296</w:t>
            </w:r>
          </w:p>
        </w:tc>
        <w:tc>
          <w:tcPr>
            <w:tcW w:w="4862" w:type="dxa"/>
            <w:shd w:val="clear" w:color="auto" w:fill="auto"/>
          </w:tcPr>
          <w:p w:rsidR="002E1297" w:rsidRDefault="002E1297" w:rsidP="00717523">
            <w:pPr>
              <w:contextualSpacing/>
              <w:rPr>
                <w:sz w:val="20"/>
              </w:rPr>
            </w:pPr>
            <w:r w:rsidRPr="002E1297">
              <w:rPr>
                <w:sz w:val="20"/>
              </w:rPr>
              <w:t>ABY Air Arabia</w:t>
            </w:r>
          </w:p>
        </w:tc>
      </w:tr>
      <w:tr w:rsidR="002E1297" w:rsidRPr="0054433E" w:rsidTr="00316AF9">
        <w:tc>
          <w:tcPr>
            <w:tcW w:w="1781" w:type="dxa"/>
            <w:vMerge/>
            <w:shd w:val="clear" w:color="auto" w:fill="auto"/>
          </w:tcPr>
          <w:p w:rsidR="002E1297" w:rsidRPr="0054433E" w:rsidRDefault="002E1297" w:rsidP="00717523">
            <w:pPr>
              <w:rPr>
                <w:sz w:val="20"/>
              </w:rPr>
            </w:pPr>
          </w:p>
        </w:tc>
        <w:tc>
          <w:tcPr>
            <w:tcW w:w="1781" w:type="dxa"/>
            <w:shd w:val="clear" w:color="auto" w:fill="auto"/>
          </w:tcPr>
          <w:p w:rsidR="002E1297" w:rsidRDefault="002E1297" w:rsidP="00717523">
            <w:pPr>
              <w:contextualSpacing/>
              <w:jc w:val="center"/>
              <w:rPr>
                <w:sz w:val="20"/>
              </w:rPr>
            </w:pPr>
            <w:r>
              <w:rPr>
                <w:sz w:val="20"/>
              </w:rPr>
              <w:t>297</w:t>
            </w:r>
          </w:p>
        </w:tc>
        <w:tc>
          <w:tcPr>
            <w:tcW w:w="4862" w:type="dxa"/>
            <w:shd w:val="clear" w:color="auto" w:fill="auto"/>
          </w:tcPr>
          <w:p w:rsidR="002E1297" w:rsidRDefault="002E1297" w:rsidP="00717523">
            <w:pPr>
              <w:contextualSpacing/>
              <w:rPr>
                <w:sz w:val="20"/>
              </w:rPr>
            </w:pPr>
            <w:commentRangeStart w:id="75"/>
            <w:r w:rsidRPr="002E1297">
              <w:rPr>
                <w:sz w:val="20"/>
              </w:rPr>
              <w:t>AXB Air India Express</w:t>
            </w:r>
            <w:commentRangeEnd w:id="75"/>
            <w:r>
              <w:rPr>
                <w:rStyle w:val="CommentReference"/>
              </w:rPr>
              <w:commentReference w:id="75"/>
            </w:r>
          </w:p>
        </w:tc>
      </w:tr>
      <w:tr w:rsidR="00316AF9" w:rsidRPr="0054433E" w:rsidTr="00316AF9">
        <w:tc>
          <w:tcPr>
            <w:tcW w:w="1781" w:type="dxa"/>
            <w:vMerge/>
            <w:shd w:val="clear" w:color="auto" w:fill="auto"/>
          </w:tcPr>
          <w:p w:rsidR="00316AF9" w:rsidRPr="0054433E" w:rsidRDefault="00316AF9" w:rsidP="00717523">
            <w:pPr>
              <w:rPr>
                <w:sz w:val="20"/>
              </w:rPr>
            </w:pPr>
          </w:p>
        </w:tc>
        <w:tc>
          <w:tcPr>
            <w:tcW w:w="1781" w:type="dxa"/>
            <w:shd w:val="clear" w:color="auto" w:fill="auto"/>
          </w:tcPr>
          <w:p w:rsidR="00316AF9" w:rsidRPr="00AB1280" w:rsidRDefault="00316AF9" w:rsidP="00717523">
            <w:pPr>
              <w:contextualSpacing/>
              <w:jc w:val="center"/>
              <w:rPr>
                <w:sz w:val="20"/>
              </w:rPr>
            </w:pPr>
          </w:p>
        </w:tc>
        <w:tc>
          <w:tcPr>
            <w:tcW w:w="4862" w:type="dxa"/>
            <w:shd w:val="clear" w:color="auto" w:fill="auto"/>
          </w:tcPr>
          <w:p w:rsidR="00316AF9" w:rsidRPr="00AB1280" w:rsidRDefault="00316AF9" w:rsidP="00717523">
            <w:pPr>
              <w:contextualSpacing/>
              <w:rPr>
                <w:sz w:val="20"/>
              </w:rPr>
            </w:pPr>
          </w:p>
        </w:tc>
      </w:tr>
      <w:tr w:rsidR="00316AF9" w:rsidRPr="0054433E" w:rsidTr="00316AF9">
        <w:tc>
          <w:tcPr>
            <w:tcW w:w="1781" w:type="dxa"/>
            <w:vMerge w:val="restart"/>
            <w:shd w:val="clear" w:color="auto" w:fill="auto"/>
          </w:tcPr>
          <w:p w:rsidR="00316AF9" w:rsidRPr="0054433E" w:rsidRDefault="00316AF9" w:rsidP="00717523">
            <w:pPr>
              <w:pStyle w:val="BodyText"/>
              <w:ind w:left="0"/>
              <w:jc w:val="left"/>
              <w:rPr>
                <w:sz w:val="20"/>
              </w:rPr>
            </w:pPr>
            <w:r w:rsidRPr="0054433E">
              <w:rPr>
                <w:sz w:val="20"/>
              </w:rPr>
              <w:t>00</w:t>
            </w:r>
            <w:r>
              <w:rPr>
                <w:sz w:val="20"/>
              </w:rPr>
              <w:t>9</w:t>
            </w:r>
            <w:r w:rsidRPr="0054433E">
              <w:rPr>
                <w:sz w:val="20"/>
              </w:rPr>
              <w:t xml:space="preserve"> – Quarter</w:t>
            </w:r>
          </w:p>
        </w:tc>
        <w:tc>
          <w:tcPr>
            <w:tcW w:w="1781" w:type="dxa"/>
            <w:shd w:val="clear" w:color="auto" w:fill="auto"/>
          </w:tcPr>
          <w:p w:rsidR="00316AF9" w:rsidRPr="0054433E" w:rsidRDefault="00316AF9" w:rsidP="00717523">
            <w:pPr>
              <w:pStyle w:val="BodyText"/>
              <w:ind w:left="0"/>
              <w:jc w:val="center"/>
              <w:rPr>
                <w:sz w:val="20"/>
              </w:rPr>
            </w:pPr>
            <w:r w:rsidRPr="0054433E">
              <w:rPr>
                <w:sz w:val="20"/>
              </w:rPr>
              <w:t>001</w:t>
            </w:r>
          </w:p>
        </w:tc>
        <w:tc>
          <w:tcPr>
            <w:tcW w:w="4862" w:type="dxa"/>
            <w:shd w:val="clear" w:color="auto" w:fill="auto"/>
          </w:tcPr>
          <w:p w:rsidR="00316AF9" w:rsidRPr="0054433E" w:rsidRDefault="00316AF9" w:rsidP="00717523">
            <w:pPr>
              <w:pStyle w:val="BodyText"/>
              <w:ind w:left="0"/>
              <w:jc w:val="left"/>
              <w:rPr>
                <w:sz w:val="20"/>
              </w:rPr>
            </w:pPr>
            <w:r w:rsidRPr="0054433E">
              <w:rPr>
                <w:sz w:val="20"/>
              </w:rPr>
              <w:t>First quarter of the year</w:t>
            </w:r>
          </w:p>
        </w:tc>
      </w:tr>
      <w:tr w:rsidR="00316AF9" w:rsidRPr="0054433E" w:rsidTr="00316AF9">
        <w:tc>
          <w:tcPr>
            <w:tcW w:w="1781" w:type="dxa"/>
            <w:vMerge/>
            <w:shd w:val="clear" w:color="auto" w:fill="auto"/>
          </w:tcPr>
          <w:p w:rsidR="00316AF9" w:rsidRPr="0054433E" w:rsidRDefault="00316AF9" w:rsidP="00717523">
            <w:pPr>
              <w:pStyle w:val="BodyText"/>
              <w:ind w:left="0"/>
              <w:jc w:val="left"/>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002</w:t>
            </w:r>
          </w:p>
        </w:tc>
        <w:tc>
          <w:tcPr>
            <w:tcW w:w="4862" w:type="dxa"/>
            <w:shd w:val="clear" w:color="auto" w:fill="auto"/>
          </w:tcPr>
          <w:p w:rsidR="00316AF9" w:rsidRPr="0054433E" w:rsidRDefault="00316AF9" w:rsidP="00717523">
            <w:pPr>
              <w:pStyle w:val="BodyText"/>
              <w:ind w:left="0"/>
              <w:jc w:val="left"/>
              <w:rPr>
                <w:sz w:val="20"/>
              </w:rPr>
            </w:pPr>
            <w:r w:rsidRPr="0054433E">
              <w:rPr>
                <w:sz w:val="20"/>
              </w:rPr>
              <w:t>Second quarter of the year</w:t>
            </w:r>
          </w:p>
        </w:tc>
      </w:tr>
      <w:tr w:rsidR="00316AF9" w:rsidRPr="0054433E" w:rsidTr="00316AF9">
        <w:tc>
          <w:tcPr>
            <w:tcW w:w="1781" w:type="dxa"/>
            <w:vMerge/>
            <w:shd w:val="clear" w:color="auto" w:fill="auto"/>
          </w:tcPr>
          <w:p w:rsidR="00316AF9" w:rsidRPr="0054433E" w:rsidRDefault="00316AF9" w:rsidP="00717523">
            <w:pPr>
              <w:pStyle w:val="BodyText"/>
              <w:ind w:left="0"/>
              <w:jc w:val="left"/>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003</w:t>
            </w:r>
          </w:p>
        </w:tc>
        <w:tc>
          <w:tcPr>
            <w:tcW w:w="4862" w:type="dxa"/>
            <w:shd w:val="clear" w:color="auto" w:fill="auto"/>
          </w:tcPr>
          <w:p w:rsidR="00316AF9" w:rsidRPr="0054433E" w:rsidRDefault="00316AF9" w:rsidP="00717523">
            <w:pPr>
              <w:pStyle w:val="BodyText"/>
              <w:ind w:left="0"/>
              <w:jc w:val="left"/>
              <w:rPr>
                <w:sz w:val="20"/>
              </w:rPr>
            </w:pPr>
            <w:r w:rsidRPr="0054433E">
              <w:rPr>
                <w:sz w:val="20"/>
              </w:rPr>
              <w:t>Third quarter of the year</w:t>
            </w:r>
          </w:p>
        </w:tc>
      </w:tr>
      <w:tr w:rsidR="00316AF9" w:rsidRPr="0054433E" w:rsidTr="00316AF9">
        <w:tc>
          <w:tcPr>
            <w:tcW w:w="1781" w:type="dxa"/>
            <w:vMerge/>
            <w:shd w:val="clear" w:color="auto" w:fill="auto"/>
          </w:tcPr>
          <w:p w:rsidR="00316AF9" w:rsidRPr="0054433E" w:rsidRDefault="00316AF9" w:rsidP="00717523">
            <w:pPr>
              <w:pStyle w:val="BodyText"/>
              <w:ind w:left="0"/>
              <w:jc w:val="left"/>
              <w:rPr>
                <w:sz w:val="20"/>
              </w:rPr>
            </w:pPr>
          </w:p>
        </w:tc>
        <w:tc>
          <w:tcPr>
            <w:tcW w:w="1781" w:type="dxa"/>
            <w:shd w:val="clear" w:color="auto" w:fill="auto"/>
          </w:tcPr>
          <w:p w:rsidR="00316AF9" w:rsidRPr="0054433E" w:rsidRDefault="00316AF9" w:rsidP="00717523">
            <w:pPr>
              <w:pStyle w:val="BodyText"/>
              <w:ind w:left="0"/>
              <w:jc w:val="center"/>
              <w:rPr>
                <w:sz w:val="20"/>
              </w:rPr>
            </w:pPr>
            <w:r w:rsidRPr="0054433E">
              <w:rPr>
                <w:sz w:val="20"/>
              </w:rPr>
              <w:t>004</w:t>
            </w:r>
          </w:p>
        </w:tc>
        <w:tc>
          <w:tcPr>
            <w:tcW w:w="4862" w:type="dxa"/>
            <w:shd w:val="clear" w:color="auto" w:fill="auto"/>
          </w:tcPr>
          <w:p w:rsidR="00316AF9" w:rsidRPr="0054433E" w:rsidRDefault="00316AF9" w:rsidP="00717523">
            <w:pPr>
              <w:pStyle w:val="BodyText"/>
              <w:ind w:left="0"/>
              <w:jc w:val="left"/>
              <w:rPr>
                <w:sz w:val="20"/>
              </w:rPr>
            </w:pPr>
            <w:r w:rsidRPr="0054433E">
              <w:rPr>
                <w:sz w:val="20"/>
              </w:rPr>
              <w:t>Fourth quarter of the year</w:t>
            </w:r>
          </w:p>
        </w:tc>
      </w:tr>
      <w:tr w:rsidR="00316AF9" w:rsidRPr="0054433E" w:rsidTr="00316AF9">
        <w:tc>
          <w:tcPr>
            <w:tcW w:w="1781" w:type="dxa"/>
            <w:vMerge w:val="restart"/>
            <w:shd w:val="clear" w:color="auto" w:fill="auto"/>
          </w:tcPr>
          <w:p w:rsidR="00316AF9" w:rsidRPr="0054433E" w:rsidRDefault="00316AF9" w:rsidP="00717523">
            <w:pPr>
              <w:pStyle w:val="BodyText"/>
              <w:keepNext/>
              <w:ind w:left="0"/>
              <w:jc w:val="left"/>
              <w:rPr>
                <w:sz w:val="20"/>
              </w:rPr>
            </w:pPr>
            <w:r w:rsidRPr="0054433E">
              <w:rPr>
                <w:sz w:val="20"/>
              </w:rPr>
              <w:t>054 – Contaminant</w:t>
            </w:r>
          </w:p>
        </w:tc>
        <w:tc>
          <w:tcPr>
            <w:tcW w:w="1781" w:type="dxa"/>
            <w:shd w:val="clear" w:color="auto" w:fill="auto"/>
          </w:tcPr>
          <w:p w:rsidR="00316AF9" w:rsidRPr="0054433E" w:rsidRDefault="00316AF9" w:rsidP="00717523">
            <w:pPr>
              <w:pStyle w:val="BodyText"/>
              <w:keepNext/>
              <w:ind w:left="0"/>
              <w:jc w:val="center"/>
              <w:rPr>
                <w:sz w:val="20"/>
              </w:rPr>
            </w:pPr>
            <w:r w:rsidRPr="0054433E">
              <w:rPr>
                <w:sz w:val="20"/>
              </w:rPr>
              <w:t>001</w:t>
            </w:r>
          </w:p>
        </w:tc>
        <w:tc>
          <w:tcPr>
            <w:tcW w:w="4862" w:type="dxa"/>
            <w:shd w:val="clear" w:color="auto" w:fill="auto"/>
          </w:tcPr>
          <w:p w:rsidR="00316AF9" w:rsidRPr="0054433E" w:rsidRDefault="00316AF9" w:rsidP="00717523">
            <w:pPr>
              <w:pStyle w:val="BodyText"/>
              <w:keepNext/>
              <w:ind w:left="0"/>
              <w:jc w:val="left"/>
              <w:rPr>
                <w:sz w:val="20"/>
              </w:rPr>
            </w:pPr>
            <w:r w:rsidRPr="0054433E">
              <w:rPr>
                <w:sz w:val="20"/>
              </w:rPr>
              <w:t>Wet Surface</w:t>
            </w:r>
          </w:p>
        </w:tc>
      </w:tr>
      <w:tr w:rsidR="00316AF9" w:rsidRPr="0054433E" w:rsidTr="00316AF9">
        <w:tc>
          <w:tcPr>
            <w:tcW w:w="1781" w:type="dxa"/>
            <w:vMerge/>
            <w:shd w:val="clear" w:color="auto" w:fill="auto"/>
          </w:tcPr>
          <w:p w:rsidR="00316AF9" w:rsidRPr="0054433E" w:rsidRDefault="00316AF9" w:rsidP="00717523">
            <w:pPr>
              <w:keepNext/>
              <w:rPr>
                <w:sz w:val="20"/>
              </w:rPr>
            </w:pPr>
          </w:p>
        </w:tc>
        <w:tc>
          <w:tcPr>
            <w:tcW w:w="1781" w:type="dxa"/>
            <w:shd w:val="clear" w:color="auto" w:fill="auto"/>
          </w:tcPr>
          <w:p w:rsidR="00316AF9" w:rsidRPr="0054433E" w:rsidRDefault="00316AF9" w:rsidP="00717523">
            <w:pPr>
              <w:pStyle w:val="BodyText"/>
              <w:keepNext/>
              <w:ind w:left="0"/>
              <w:jc w:val="center"/>
              <w:rPr>
                <w:sz w:val="20"/>
              </w:rPr>
            </w:pPr>
            <w:r w:rsidRPr="0054433E">
              <w:rPr>
                <w:sz w:val="20"/>
              </w:rPr>
              <w:t>002</w:t>
            </w:r>
          </w:p>
        </w:tc>
        <w:tc>
          <w:tcPr>
            <w:tcW w:w="4862" w:type="dxa"/>
            <w:shd w:val="clear" w:color="auto" w:fill="auto"/>
          </w:tcPr>
          <w:p w:rsidR="00316AF9" w:rsidRPr="0054433E" w:rsidRDefault="00316AF9" w:rsidP="00717523">
            <w:pPr>
              <w:pStyle w:val="BodyText"/>
              <w:keepNext/>
              <w:ind w:left="0"/>
              <w:jc w:val="left"/>
              <w:rPr>
                <w:sz w:val="20"/>
              </w:rPr>
            </w:pPr>
            <w:r w:rsidRPr="0054433E">
              <w:rPr>
                <w:sz w:val="20"/>
              </w:rPr>
              <w:t>Snowy Surface</w:t>
            </w:r>
          </w:p>
        </w:tc>
      </w:tr>
      <w:tr w:rsidR="00316AF9" w:rsidRPr="0054433E" w:rsidTr="00316AF9">
        <w:tc>
          <w:tcPr>
            <w:tcW w:w="1781" w:type="dxa"/>
            <w:vMerge/>
            <w:shd w:val="clear" w:color="auto" w:fill="auto"/>
          </w:tcPr>
          <w:p w:rsidR="00316AF9" w:rsidRPr="0054433E" w:rsidRDefault="00316AF9" w:rsidP="00717523">
            <w:pPr>
              <w:keepNext/>
              <w:rPr>
                <w:sz w:val="20"/>
              </w:rPr>
            </w:pPr>
          </w:p>
        </w:tc>
        <w:tc>
          <w:tcPr>
            <w:tcW w:w="1781" w:type="dxa"/>
            <w:shd w:val="clear" w:color="auto" w:fill="auto"/>
          </w:tcPr>
          <w:p w:rsidR="00316AF9" w:rsidRPr="0054433E" w:rsidRDefault="00316AF9" w:rsidP="00717523">
            <w:pPr>
              <w:pStyle w:val="BodyText"/>
              <w:keepNext/>
              <w:ind w:left="0"/>
              <w:jc w:val="center"/>
              <w:rPr>
                <w:sz w:val="20"/>
              </w:rPr>
            </w:pPr>
            <w:r w:rsidRPr="0054433E">
              <w:rPr>
                <w:sz w:val="20"/>
              </w:rPr>
              <w:t>003</w:t>
            </w:r>
          </w:p>
        </w:tc>
        <w:tc>
          <w:tcPr>
            <w:tcW w:w="4862" w:type="dxa"/>
            <w:shd w:val="clear" w:color="auto" w:fill="auto"/>
          </w:tcPr>
          <w:p w:rsidR="00316AF9" w:rsidRPr="0054433E" w:rsidRDefault="00316AF9" w:rsidP="00717523">
            <w:pPr>
              <w:pStyle w:val="BodyText"/>
              <w:keepNext/>
              <w:ind w:left="0"/>
              <w:jc w:val="left"/>
              <w:rPr>
                <w:sz w:val="20"/>
              </w:rPr>
            </w:pPr>
            <w:r w:rsidRPr="0054433E">
              <w:rPr>
                <w:sz w:val="20"/>
              </w:rPr>
              <w:t>Icy Surface</w:t>
            </w:r>
          </w:p>
        </w:tc>
      </w:tr>
      <w:tr w:rsidR="00316AF9" w:rsidRPr="0054433E" w:rsidTr="00316AF9">
        <w:tc>
          <w:tcPr>
            <w:tcW w:w="1781" w:type="dxa"/>
            <w:vMerge/>
            <w:shd w:val="clear" w:color="auto" w:fill="auto"/>
          </w:tcPr>
          <w:p w:rsidR="00316AF9" w:rsidRPr="0054433E" w:rsidRDefault="00316AF9" w:rsidP="00717523">
            <w:pPr>
              <w:keepNext/>
              <w:rPr>
                <w:sz w:val="20"/>
              </w:rPr>
            </w:pPr>
          </w:p>
        </w:tc>
        <w:tc>
          <w:tcPr>
            <w:tcW w:w="1781" w:type="dxa"/>
            <w:shd w:val="clear" w:color="auto" w:fill="auto"/>
          </w:tcPr>
          <w:p w:rsidR="00316AF9" w:rsidRPr="0054433E" w:rsidRDefault="00316AF9" w:rsidP="00717523">
            <w:pPr>
              <w:pStyle w:val="BodyText"/>
              <w:keepNext/>
              <w:ind w:left="0"/>
              <w:jc w:val="center"/>
              <w:rPr>
                <w:sz w:val="20"/>
              </w:rPr>
            </w:pPr>
            <w:r w:rsidRPr="0054433E">
              <w:rPr>
                <w:sz w:val="20"/>
              </w:rPr>
              <w:t>004</w:t>
            </w:r>
          </w:p>
        </w:tc>
        <w:tc>
          <w:tcPr>
            <w:tcW w:w="4862" w:type="dxa"/>
            <w:shd w:val="clear" w:color="auto" w:fill="auto"/>
          </w:tcPr>
          <w:p w:rsidR="00316AF9" w:rsidRPr="0054433E" w:rsidRDefault="00316AF9" w:rsidP="00717523">
            <w:pPr>
              <w:pStyle w:val="BodyText"/>
              <w:keepNext/>
              <w:ind w:left="0"/>
              <w:jc w:val="left"/>
              <w:rPr>
                <w:sz w:val="20"/>
              </w:rPr>
            </w:pPr>
            <w:r w:rsidRPr="0054433E">
              <w:rPr>
                <w:sz w:val="20"/>
              </w:rPr>
              <w:t>Slushy Surface</w:t>
            </w:r>
          </w:p>
        </w:tc>
      </w:tr>
      <w:tr w:rsidR="00316AF9" w:rsidRPr="0054433E" w:rsidTr="00316AF9">
        <w:tc>
          <w:tcPr>
            <w:tcW w:w="1781" w:type="dxa"/>
            <w:vMerge/>
            <w:shd w:val="clear" w:color="auto" w:fill="auto"/>
          </w:tcPr>
          <w:p w:rsidR="00316AF9" w:rsidRPr="0054433E" w:rsidRDefault="00316AF9" w:rsidP="00717523">
            <w:pPr>
              <w:keepNext/>
              <w:rPr>
                <w:sz w:val="20"/>
              </w:rPr>
            </w:pPr>
          </w:p>
        </w:tc>
        <w:tc>
          <w:tcPr>
            <w:tcW w:w="1781" w:type="dxa"/>
            <w:shd w:val="clear" w:color="auto" w:fill="auto"/>
          </w:tcPr>
          <w:p w:rsidR="00316AF9" w:rsidRPr="0054433E" w:rsidRDefault="00316AF9" w:rsidP="00717523">
            <w:pPr>
              <w:pStyle w:val="BodyText"/>
              <w:keepNext/>
              <w:ind w:left="0"/>
              <w:jc w:val="center"/>
              <w:rPr>
                <w:sz w:val="20"/>
              </w:rPr>
            </w:pPr>
            <w:r w:rsidRPr="0054433E">
              <w:rPr>
                <w:sz w:val="20"/>
              </w:rPr>
              <w:t>005</w:t>
            </w:r>
          </w:p>
        </w:tc>
        <w:tc>
          <w:tcPr>
            <w:tcW w:w="4862" w:type="dxa"/>
            <w:shd w:val="clear" w:color="auto" w:fill="auto"/>
          </w:tcPr>
          <w:p w:rsidR="00316AF9" w:rsidRPr="0054433E" w:rsidRDefault="00316AF9" w:rsidP="00717523">
            <w:pPr>
              <w:pStyle w:val="BodyText"/>
              <w:keepNext/>
              <w:ind w:left="0"/>
              <w:jc w:val="left"/>
              <w:rPr>
                <w:sz w:val="20"/>
              </w:rPr>
            </w:pPr>
            <w:r w:rsidRPr="0054433E">
              <w:rPr>
                <w:sz w:val="20"/>
              </w:rPr>
              <w:t>Patchy Wet Surface</w:t>
            </w:r>
          </w:p>
        </w:tc>
      </w:tr>
      <w:tr w:rsidR="00316AF9" w:rsidRPr="0054433E" w:rsidTr="00316AF9">
        <w:tc>
          <w:tcPr>
            <w:tcW w:w="1781" w:type="dxa"/>
            <w:vMerge/>
            <w:shd w:val="clear" w:color="auto" w:fill="auto"/>
          </w:tcPr>
          <w:p w:rsidR="00316AF9" w:rsidRPr="0054433E" w:rsidRDefault="00316AF9" w:rsidP="00717523">
            <w:pPr>
              <w:keepNext/>
              <w:rPr>
                <w:sz w:val="20"/>
              </w:rPr>
            </w:pPr>
          </w:p>
        </w:tc>
        <w:tc>
          <w:tcPr>
            <w:tcW w:w="1781" w:type="dxa"/>
            <w:shd w:val="clear" w:color="auto" w:fill="auto"/>
          </w:tcPr>
          <w:p w:rsidR="00316AF9" w:rsidRPr="0054433E" w:rsidRDefault="00316AF9" w:rsidP="00717523">
            <w:pPr>
              <w:pStyle w:val="BodyText"/>
              <w:keepNext/>
              <w:ind w:left="0"/>
              <w:jc w:val="center"/>
              <w:rPr>
                <w:sz w:val="20"/>
              </w:rPr>
            </w:pPr>
            <w:r w:rsidRPr="0054433E">
              <w:rPr>
                <w:sz w:val="20"/>
              </w:rPr>
              <w:t>006</w:t>
            </w:r>
          </w:p>
        </w:tc>
        <w:tc>
          <w:tcPr>
            <w:tcW w:w="4862" w:type="dxa"/>
            <w:shd w:val="clear" w:color="auto" w:fill="auto"/>
          </w:tcPr>
          <w:p w:rsidR="00316AF9" w:rsidRPr="0054433E" w:rsidRDefault="00316AF9" w:rsidP="00717523">
            <w:pPr>
              <w:pStyle w:val="BodyText"/>
              <w:keepNext/>
              <w:ind w:left="0"/>
              <w:jc w:val="left"/>
              <w:rPr>
                <w:sz w:val="20"/>
              </w:rPr>
            </w:pPr>
            <w:r w:rsidRPr="0054433E">
              <w:rPr>
                <w:sz w:val="20"/>
              </w:rPr>
              <w:t>Patchy Snowy Surface</w:t>
            </w:r>
          </w:p>
        </w:tc>
      </w:tr>
      <w:tr w:rsidR="00316AF9" w:rsidRPr="0054433E" w:rsidTr="00316AF9">
        <w:tc>
          <w:tcPr>
            <w:tcW w:w="1781" w:type="dxa"/>
            <w:vMerge/>
            <w:shd w:val="clear" w:color="auto" w:fill="auto"/>
          </w:tcPr>
          <w:p w:rsidR="00316AF9" w:rsidRPr="0054433E" w:rsidRDefault="00316AF9" w:rsidP="00717523">
            <w:pPr>
              <w:keepNext/>
              <w:rPr>
                <w:sz w:val="20"/>
              </w:rPr>
            </w:pPr>
          </w:p>
        </w:tc>
        <w:tc>
          <w:tcPr>
            <w:tcW w:w="1781" w:type="dxa"/>
            <w:shd w:val="clear" w:color="auto" w:fill="auto"/>
          </w:tcPr>
          <w:p w:rsidR="00316AF9" w:rsidRPr="0054433E" w:rsidRDefault="00316AF9" w:rsidP="00717523">
            <w:pPr>
              <w:pStyle w:val="BodyText"/>
              <w:keepNext/>
              <w:ind w:left="0"/>
              <w:jc w:val="center"/>
              <w:rPr>
                <w:sz w:val="20"/>
              </w:rPr>
            </w:pPr>
            <w:r w:rsidRPr="0054433E">
              <w:rPr>
                <w:sz w:val="20"/>
              </w:rPr>
              <w:t>007</w:t>
            </w:r>
          </w:p>
        </w:tc>
        <w:tc>
          <w:tcPr>
            <w:tcW w:w="4862" w:type="dxa"/>
            <w:shd w:val="clear" w:color="auto" w:fill="auto"/>
          </w:tcPr>
          <w:p w:rsidR="00316AF9" w:rsidRPr="0054433E" w:rsidRDefault="00316AF9" w:rsidP="00717523">
            <w:pPr>
              <w:pStyle w:val="BodyText"/>
              <w:keepNext/>
              <w:ind w:left="0"/>
              <w:jc w:val="left"/>
              <w:rPr>
                <w:sz w:val="20"/>
              </w:rPr>
            </w:pPr>
            <w:r w:rsidRPr="0054433E">
              <w:rPr>
                <w:sz w:val="20"/>
              </w:rPr>
              <w:t>Patchy Icy Surface</w:t>
            </w:r>
          </w:p>
        </w:tc>
      </w:tr>
      <w:tr w:rsidR="00316AF9" w:rsidRPr="0054433E" w:rsidTr="00316AF9">
        <w:tc>
          <w:tcPr>
            <w:tcW w:w="1781" w:type="dxa"/>
            <w:vMerge/>
            <w:shd w:val="clear" w:color="auto" w:fill="auto"/>
          </w:tcPr>
          <w:p w:rsidR="00316AF9" w:rsidRPr="0054433E" w:rsidRDefault="00316AF9" w:rsidP="00717523">
            <w:pPr>
              <w:keepNext/>
              <w:rPr>
                <w:sz w:val="20"/>
              </w:rPr>
            </w:pPr>
          </w:p>
        </w:tc>
        <w:tc>
          <w:tcPr>
            <w:tcW w:w="1781" w:type="dxa"/>
            <w:shd w:val="clear" w:color="auto" w:fill="auto"/>
          </w:tcPr>
          <w:p w:rsidR="00316AF9" w:rsidRPr="0054433E" w:rsidRDefault="00316AF9" w:rsidP="00717523">
            <w:pPr>
              <w:pStyle w:val="BodyText"/>
              <w:keepNext/>
              <w:ind w:left="0"/>
              <w:jc w:val="center"/>
              <w:rPr>
                <w:sz w:val="20"/>
              </w:rPr>
            </w:pPr>
            <w:r w:rsidRPr="0054433E">
              <w:rPr>
                <w:sz w:val="20"/>
              </w:rPr>
              <w:t>008</w:t>
            </w:r>
          </w:p>
        </w:tc>
        <w:tc>
          <w:tcPr>
            <w:tcW w:w="4862" w:type="dxa"/>
            <w:shd w:val="clear" w:color="auto" w:fill="auto"/>
          </w:tcPr>
          <w:p w:rsidR="00316AF9" w:rsidRPr="0054433E" w:rsidRDefault="00316AF9" w:rsidP="00717523">
            <w:pPr>
              <w:pStyle w:val="BodyText"/>
              <w:keepNext/>
              <w:ind w:left="0"/>
              <w:jc w:val="left"/>
              <w:rPr>
                <w:sz w:val="20"/>
              </w:rPr>
            </w:pPr>
            <w:r w:rsidRPr="0054433E">
              <w:rPr>
                <w:sz w:val="20"/>
              </w:rPr>
              <w:t>Patchy Sandy Surface</w:t>
            </w:r>
          </w:p>
        </w:tc>
      </w:tr>
      <w:tr w:rsidR="00316AF9" w:rsidRPr="0054433E" w:rsidTr="00316AF9">
        <w:tc>
          <w:tcPr>
            <w:tcW w:w="1781" w:type="dxa"/>
            <w:vMerge/>
            <w:shd w:val="clear" w:color="auto" w:fill="auto"/>
          </w:tcPr>
          <w:p w:rsidR="00316AF9" w:rsidRPr="0054433E" w:rsidRDefault="00316AF9" w:rsidP="00717523">
            <w:pPr>
              <w:keepNext/>
              <w:rPr>
                <w:sz w:val="20"/>
              </w:rPr>
            </w:pPr>
          </w:p>
        </w:tc>
        <w:tc>
          <w:tcPr>
            <w:tcW w:w="1781" w:type="dxa"/>
            <w:shd w:val="clear" w:color="auto" w:fill="auto"/>
          </w:tcPr>
          <w:p w:rsidR="00316AF9" w:rsidRPr="0054433E" w:rsidRDefault="00316AF9" w:rsidP="00717523">
            <w:pPr>
              <w:pStyle w:val="BodyText"/>
              <w:keepNext/>
              <w:ind w:left="0"/>
              <w:jc w:val="center"/>
              <w:rPr>
                <w:sz w:val="20"/>
              </w:rPr>
            </w:pPr>
            <w:r w:rsidRPr="0054433E">
              <w:rPr>
                <w:sz w:val="20"/>
              </w:rPr>
              <w:t>009</w:t>
            </w:r>
          </w:p>
        </w:tc>
        <w:tc>
          <w:tcPr>
            <w:tcW w:w="4862" w:type="dxa"/>
            <w:shd w:val="clear" w:color="auto" w:fill="auto"/>
          </w:tcPr>
          <w:p w:rsidR="00316AF9" w:rsidRPr="0054433E" w:rsidRDefault="00316AF9" w:rsidP="00717523">
            <w:pPr>
              <w:pStyle w:val="BodyText"/>
              <w:keepNext/>
              <w:ind w:left="0"/>
              <w:jc w:val="left"/>
              <w:rPr>
                <w:sz w:val="20"/>
              </w:rPr>
            </w:pPr>
            <w:r w:rsidRPr="0054433E">
              <w:rPr>
                <w:sz w:val="20"/>
              </w:rPr>
              <w:t>Patchy Dirty Surface</w:t>
            </w:r>
          </w:p>
        </w:tc>
      </w:tr>
      <w:tr w:rsidR="00316AF9" w:rsidRPr="0054433E" w:rsidTr="00316AF9">
        <w:tc>
          <w:tcPr>
            <w:tcW w:w="1781" w:type="dxa"/>
            <w:vMerge/>
            <w:shd w:val="clear" w:color="auto" w:fill="auto"/>
          </w:tcPr>
          <w:p w:rsidR="00316AF9" w:rsidRPr="0054433E" w:rsidRDefault="00316AF9" w:rsidP="00717523">
            <w:pPr>
              <w:keepNext/>
              <w:rPr>
                <w:sz w:val="20"/>
              </w:rPr>
            </w:pPr>
          </w:p>
        </w:tc>
        <w:tc>
          <w:tcPr>
            <w:tcW w:w="1781" w:type="dxa"/>
            <w:shd w:val="clear" w:color="auto" w:fill="auto"/>
          </w:tcPr>
          <w:p w:rsidR="00316AF9" w:rsidRPr="0054433E" w:rsidRDefault="00316AF9" w:rsidP="00717523">
            <w:pPr>
              <w:pStyle w:val="BodyText"/>
              <w:keepNext/>
              <w:ind w:left="0"/>
              <w:jc w:val="center"/>
              <w:rPr>
                <w:sz w:val="20"/>
              </w:rPr>
            </w:pPr>
            <w:r w:rsidRPr="0054433E">
              <w:rPr>
                <w:sz w:val="20"/>
              </w:rPr>
              <w:t>010</w:t>
            </w:r>
          </w:p>
        </w:tc>
        <w:tc>
          <w:tcPr>
            <w:tcW w:w="4862" w:type="dxa"/>
            <w:shd w:val="clear" w:color="auto" w:fill="auto"/>
          </w:tcPr>
          <w:p w:rsidR="00316AF9" w:rsidRPr="0054433E" w:rsidRDefault="00316AF9" w:rsidP="00717523">
            <w:pPr>
              <w:pStyle w:val="BodyText"/>
              <w:keepNext/>
              <w:ind w:left="0"/>
              <w:jc w:val="left"/>
              <w:rPr>
                <w:sz w:val="20"/>
              </w:rPr>
            </w:pPr>
            <w:r w:rsidRPr="0054433E">
              <w:rPr>
                <w:sz w:val="20"/>
              </w:rPr>
              <w:t>Volcanic Ash</w:t>
            </w:r>
          </w:p>
        </w:tc>
      </w:tr>
      <w:tr w:rsidR="00316AF9" w:rsidRPr="0054433E" w:rsidTr="00316AF9">
        <w:tc>
          <w:tcPr>
            <w:tcW w:w="1781" w:type="dxa"/>
            <w:vMerge/>
            <w:shd w:val="clear" w:color="auto" w:fill="auto"/>
          </w:tcPr>
          <w:p w:rsidR="00316AF9" w:rsidRPr="0054433E" w:rsidRDefault="00316AF9" w:rsidP="00717523">
            <w:pPr>
              <w:keepNext/>
              <w:rPr>
                <w:sz w:val="20"/>
              </w:rPr>
            </w:pPr>
          </w:p>
        </w:tc>
        <w:tc>
          <w:tcPr>
            <w:tcW w:w="1781" w:type="dxa"/>
            <w:shd w:val="clear" w:color="auto" w:fill="auto"/>
          </w:tcPr>
          <w:p w:rsidR="00316AF9" w:rsidRPr="0054433E" w:rsidRDefault="00316AF9" w:rsidP="00717523">
            <w:pPr>
              <w:pStyle w:val="BodyText"/>
              <w:keepNext/>
              <w:ind w:left="0"/>
              <w:jc w:val="center"/>
              <w:rPr>
                <w:sz w:val="20"/>
              </w:rPr>
            </w:pPr>
            <w:r w:rsidRPr="0054433E">
              <w:rPr>
                <w:sz w:val="20"/>
              </w:rPr>
              <w:t>011</w:t>
            </w:r>
          </w:p>
        </w:tc>
        <w:tc>
          <w:tcPr>
            <w:tcW w:w="4862" w:type="dxa"/>
            <w:shd w:val="clear" w:color="auto" w:fill="auto"/>
          </w:tcPr>
          <w:p w:rsidR="00316AF9" w:rsidRPr="0054433E" w:rsidRDefault="00316AF9" w:rsidP="00717523">
            <w:pPr>
              <w:pStyle w:val="BodyText"/>
              <w:keepNext/>
              <w:ind w:left="0"/>
              <w:jc w:val="left"/>
              <w:rPr>
                <w:sz w:val="20"/>
              </w:rPr>
            </w:pPr>
            <w:r w:rsidRPr="0054433E">
              <w:rPr>
                <w:sz w:val="20"/>
              </w:rPr>
              <w:t>Patchy Volcanic Ash</w:t>
            </w:r>
          </w:p>
        </w:tc>
      </w:tr>
      <w:tr w:rsidR="00316AF9" w:rsidRPr="0054433E" w:rsidTr="00316AF9">
        <w:tc>
          <w:tcPr>
            <w:tcW w:w="1781" w:type="dxa"/>
            <w:shd w:val="clear" w:color="auto" w:fill="auto"/>
          </w:tcPr>
          <w:p w:rsidR="00316AF9" w:rsidRPr="0054433E" w:rsidRDefault="00316AF9" w:rsidP="00717523">
            <w:pPr>
              <w:pStyle w:val="BodyText"/>
              <w:ind w:left="0"/>
              <w:jc w:val="left"/>
              <w:rPr>
                <w:sz w:val="20"/>
              </w:rPr>
            </w:pPr>
            <w:r w:rsidRPr="0054433E">
              <w:rPr>
                <w:sz w:val="20"/>
              </w:rPr>
              <w:t>055 – Skid Mark</w:t>
            </w:r>
          </w:p>
        </w:tc>
        <w:tc>
          <w:tcPr>
            <w:tcW w:w="1781" w:type="dxa"/>
            <w:shd w:val="clear" w:color="auto" w:fill="auto"/>
          </w:tcPr>
          <w:p w:rsidR="00316AF9" w:rsidRPr="0054433E" w:rsidRDefault="00316AF9" w:rsidP="00717523">
            <w:pPr>
              <w:pStyle w:val="BodyText"/>
              <w:ind w:left="0"/>
              <w:jc w:val="center"/>
              <w:rPr>
                <w:sz w:val="20"/>
              </w:rPr>
            </w:pPr>
            <w:r w:rsidRPr="0054433E">
              <w:rPr>
                <w:sz w:val="20"/>
              </w:rPr>
              <w:t>001</w:t>
            </w:r>
          </w:p>
        </w:tc>
        <w:tc>
          <w:tcPr>
            <w:tcW w:w="4862" w:type="dxa"/>
            <w:shd w:val="clear" w:color="auto" w:fill="auto"/>
          </w:tcPr>
          <w:p w:rsidR="00316AF9" w:rsidRPr="0054433E" w:rsidRDefault="00316AF9" w:rsidP="00717523">
            <w:pPr>
              <w:pStyle w:val="BodyText"/>
              <w:ind w:left="0"/>
              <w:jc w:val="left"/>
              <w:rPr>
                <w:sz w:val="20"/>
              </w:rPr>
            </w:pPr>
            <w:r w:rsidRPr="0054433E">
              <w:rPr>
                <w:sz w:val="20"/>
              </w:rPr>
              <w:t>Tire Mark</w:t>
            </w:r>
          </w:p>
        </w:tc>
      </w:tr>
    </w:tbl>
    <w:p w:rsidR="00316AF9" w:rsidRPr="00C20459" w:rsidRDefault="00316AF9" w:rsidP="00316AF9"/>
    <w:p w:rsidR="00316AF9" w:rsidRPr="00C20459" w:rsidRDefault="00316AF9" w:rsidP="00316AF9">
      <w:pPr>
        <w:keepNext/>
      </w:pPr>
      <w:r w:rsidRPr="00C20459">
        <w:rPr>
          <w:u w:val="single"/>
        </w:rPr>
        <w:t>Examples</w:t>
      </w:r>
      <w:r w:rsidRPr="00C20459">
        <w:t>:</w:t>
      </w:r>
    </w:p>
    <w:p w:rsidR="00316AF9" w:rsidRPr="00C20459" w:rsidRDefault="00316AF9" w:rsidP="00316AF9">
      <w:pPr>
        <w:numPr>
          <w:ilvl w:val="0"/>
          <w:numId w:val="18"/>
        </w:numPr>
        <w:spacing w:before="120" w:after="0"/>
        <w:jc w:val="both"/>
      </w:pPr>
      <w:r w:rsidRPr="00C20459">
        <w:t xml:space="preserve">A geospecific City Hall especially decorated for the Halloween during the month </w:t>
      </w:r>
      <w:r>
        <w:t xml:space="preserve">(S002) </w:t>
      </w:r>
      <w:r w:rsidRPr="00C20459">
        <w:t xml:space="preserve">of October </w:t>
      </w:r>
      <w:r>
        <w:t xml:space="preserve">(T010) </w:t>
      </w:r>
      <w:r w:rsidRPr="00C20459">
        <w:t>could have a textur</w:t>
      </w:r>
      <w:r>
        <w:t>e named Geocell_D301_S002_T010_LOD</w:t>
      </w:r>
      <w:r w:rsidRPr="00C20459">
        <w:t>_</w:t>
      </w:r>
      <w:r>
        <w:t>UREF_RREF_</w:t>
      </w:r>
      <w:r w:rsidRPr="00C20459">
        <w:t>City-Hall.rgb.</w:t>
      </w:r>
    </w:p>
    <w:p w:rsidR="00316AF9" w:rsidRPr="00C20459" w:rsidRDefault="00316AF9" w:rsidP="00316AF9">
      <w:pPr>
        <w:numPr>
          <w:ilvl w:val="0"/>
          <w:numId w:val="18"/>
        </w:numPr>
        <w:spacing w:before="120" w:after="0"/>
        <w:jc w:val="both"/>
      </w:pPr>
      <w:r w:rsidRPr="00C20459">
        <w:lastRenderedPageBreak/>
        <w:t xml:space="preserve">The texture of a geotypical house used during the first </w:t>
      </w:r>
      <w:r>
        <w:t xml:space="preserve">(T001) </w:t>
      </w:r>
      <w:r w:rsidRPr="00C20459">
        <w:t xml:space="preserve">quarter </w:t>
      </w:r>
      <w:r>
        <w:t xml:space="preserve">(S009) </w:t>
      </w:r>
      <w:r w:rsidRPr="00C20459">
        <w:t>of the year could be named D501_S00</w:t>
      </w:r>
      <w:r>
        <w:t>9</w:t>
      </w:r>
      <w:r w:rsidRPr="00C20459">
        <w:t>_T001_Wxx_House.rgb.</w:t>
      </w:r>
    </w:p>
    <w:p w:rsidR="00316AF9" w:rsidRPr="00C20459" w:rsidRDefault="00316AF9" w:rsidP="00316AF9">
      <w:pPr>
        <w:numPr>
          <w:ilvl w:val="0"/>
          <w:numId w:val="18"/>
        </w:numPr>
        <w:spacing w:before="120" w:after="0"/>
        <w:jc w:val="both"/>
      </w:pPr>
      <w:r w:rsidRPr="00C20459">
        <w:t xml:space="preserve">Similarly, the uniform </w:t>
      </w:r>
      <w:r>
        <w:t xml:space="preserve">(S004) </w:t>
      </w:r>
      <w:r w:rsidRPr="00C20459">
        <w:t xml:space="preserve">grey </w:t>
      </w:r>
      <w:r>
        <w:t xml:space="preserve">(T001) </w:t>
      </w:r>
      <w:r w:rsidRPr="00C20459">
        <w:t>texture used with a Cobra helicopter could be named D601_S004_T001_Wxx_Cobra.rgb.</w:t>
      </w:r>
    </w:p>
    <w:p w:rsidR="00316AF9" w:rsidRPr="00C20459" w:rsidRDefault="00316AF9" w:rsidP="00316AF9">
      <w:pPr>
        <w:numPr>
          <w:ilvl w:val="0"/>
          <w:numId w:val="18"/>
        </w:numPr>
        <w:spacing w:before="120" w:after="0"/>
        <w:jc w:val="both"/>
      </w:pPr>
      <w:r w:rsidRPr="00C20459">
        <w:t xml:space="preserve">A 1024 by 1024 </w:t>
      </w:r>
      <w:r>
        <w:t xml:space="preserve">(W10) </w:t>
      </w:r>
      <w:r w:rsidRPr="00C20459">
        <w:t xml:space="preserve">texture representing an M1A2 tank desert </w:t>
      </w:r>
      <w:r>
        <w:t xml:space="preserve">(T001) </w:t>
      </w:r>
      <w:r w:rsidRPr="00C20459">
        <w:t xml:space="preserve">camouflage </w:t>
      </w:r>
      <w:r>
        <w:t xml:space="preserve">(S005) </w:t>
      </w:r>
      <w:r w:rsidRPr="00C20459">
        <w:t>could be stored in a file named D601_S005_T001_W10_M1A2.rgb.</w:t>
      </w:r>
    </w:p>
    <w:p w:rsidR="00316AF9" w:rsidRPr="00C20459" w:rsidRDefault="00316AF9" w:rsidP="00316AF9">
      <w:pPr>
        <w:numPr>
          <w:ilvl w:val="0"/>
          <w:numId w:val="18"/>
        </w:numPr>
        <w:spacing w:before="120" w:after="0"/>
        <w:jc w:val="both"/>
      </w:pPr>
      <w:r w:rsidRPr="00C20459">
        <w:t xml:space="preserve">An Airbus 380 model 800 operated by the Emirates </w:t>
      </w:r>
      <w:r>
        <w:t xml:space="preserve">(T221) </w:t>
      </w:r>
      <w:r w:rsidRPr="00C20459">
        <w:t xml:space="preserve">Airlines </w:t>
      </w:r>
      <w:r>
        <w:t xml:space="preserve">(S006) </w:t>
      </w:r>
      <w:r w:rsidRPr="00C20459">
        <w:t>could be stored in a file named D601_S006_T221_Wxx_A380-800.rgb.</w:t>
      </w:r>
    </w:p>
    <w:p w:rsidR="00316AF9" w:rsidRPr="00C20459" w:rsidRDefault="00316AF9" w:rsidP="00316AF9"/>
    <w:p w:rsidR="00316AF9" w:rsidRPr="00C20459" w:rsidRDefault="00316AF9" w:rsidP="00316AF9">
      <w:r w:rsidRPr="00C20459">
        <w:rPr>
          <w:u w:val="single"/>
        </w:rPr>
        <w:t>Notes</w:t>
      </w:r>
      <w:r w:rsidRPr="00C20459">
        <w:t>:</w:t>
      </w:r>
    </w:p>
    <w:p w:rsidR="00316AF9" w:rsidRPr="00C20459" w:rsidRDefault="00316AF9" w:rsidP="00316AF9">
      <w:pPr>
        <w:numPr>
          <w:ilvl w:val="0"/>
          <w:numId w:val="19"/>
        </w:numPr>
        <w:spacing w:before="120" w:after="0"/>
        <w:jc w:val="both"/>
      </w:pPr>
      <w:r w:rsidRPr="00C20459">
        <w:t xml:space="preserve">Texture Kind </w:t>
      </w:r>
      <w:r>
        <w:t>00</w:t>
      </w:r>
      <w:r w:rsidRPr="00C20459">
        <w:t xml:space="preserve">2 </w:t>
      </w:r>
      <w:r>
        <w:t>and 009</w:t>
      </w:r>
      <w:r w:rsidRPr="00C20459">
        <w:t xml:space="preserve"> are complete</w:t>
      </w:r>
      <w:r>
        <w:t>;</w:t>
      </w:r>
      <w:r w:rsidRPr="00C20459">
        <w:t xml:space="preserve"> the number of months</w:t>
      </w:r>
      <w:r>
        <w:t xml:space="preserve"> </w:t>
      </w:r>
      <w:r w:rsidRPr="00C20459">
        <w:t xml:space="preserve">and quarters </w:t>
      </w:r>
      <w:r>
        <w:t>will not change</w:t>
      </w:r>
      <w:r w:rsidRPr="00C20459">
        <w:t>.</w:t>
      </w:r>
    </w:p>
    <w:p w:rsidR="00316AF9" w:rsidRPr="00C20459" w:rsidRDefault="00316AF9" w:rsidP="00316AF9">
      <w:pPr>
        <w:numPr>
          <w:ilvl w:val="0"/>
          <w:numId w:val="19"/>
        </w:numPr>
        <w:spacing w:before="120" w:after="0"/>
        <w:jc w:val="both"/>
      </w:pPr>
      <w:r w:rsidRPr="00C20459">
        <w:t xml:space="preserve">Texture Kind </w:t>
      </w:r>
      <w:r>
        <w:t>00</w:t>
      </w:r>
      <w:r w:rsidRPr="00C20459">
        <w:t xml:space="preserve">4 will expand as new colors are added.  Color names are defined here: </w:t>
      </w:r>
      <w:hyperlink r:id="rId27" w:history="1">
        <w:r w:rsidRPr="00C20459">
          <w:rPr>
            <w:rStyle w:val="Hyperlink"/>
          </w:rPr>
          <w:t>http://en.wiktionary.org/wiki/Appendix:Colors</w:t>
        </w:r>
      </w:hyperlink>
      <w:r w:rsidRPr="00C20459">
        <w:t>.</w:t>
      </w:r>
    </w:p>
    <w:p w:rsidR="00316AF9" w:rsidRPr="00C20459" w:rsidRDefault="00316AF9" w:rsidP="00316AF9">
      <w:pPr>
        <w:numPr>
          <w:ilvl w:val="0"/>
          <w:numId w:val="19"/>
        </w:numPr>
        <w:spacing w:before="120" w:after="0"/>
        <w:jc w:val="both"/>
      </w:pPr>
      <w:r w:rsidRPr="00C20459">
        <w:t xml:space="preserve">Texture Kind </w:t>
      </w:r>
      <w:r>
        <w:t>00</w:t>
      </w:r>
      <w:r w:rsidRPr="00C20459">
        <w:t>5, the Camouflage Paint Scheme, follows a similar numbering scheme as the HLA’s RPR-FOM Version 2 Draft 17.  The list will expand as new camouflages are needed or new values added to the RPR-FOM.</w:t>
      </w:r>
    </w:p>
    <w:p w:rsidR="00316AF9" w:rsidRDefault="00316AF9" w:rsidP="00316AF9">
      <w:pPr>
        <w:numPr>
          <w:ilvl w:val="0"/>
          <w:numId w:val="19"/>
        </w:numPr>
        <w:spacing w:before="120" w:after="0"/>
        <w:jc w:val="both"/>
      </w:pPr>
      <w:r w:rsidRPr="00C20459">
        <w:t xml:space="preserve">Texture Kind </w:t>
      </w:r>
      <w:r>
        <w:t>00</w:t>
      </w:r>
      <w:r w:rsidRPr="00C20459">
        <w:t>6 will expand as ICAO assigns new airline acronyms.</w:t>
      </w:r>
    </w:p>
    <w:p w:rsidR="00316AF9" w:rsidRPr="00C20459" w:rsidRDefault="00316AF9" w:rsidP="00316AF9">
      <w:pPr>
        <w:numPr>
          <w:ilvl w:val="0"/>
          <w:numId w:val="19"/>
        </w:numPr>
        <w:spacing w:before="120" w:after="0"/>
        <w:jc w:val="both"/>
      </w:pPr>
      <w:r>
        <w:t>Texture Kind 054 and 055 will expand as new contaminants and skid marks are deemed necessary.</w:t>
      </w:r>
    </w:p>
    <w:p w:rsidR="006D2485" w:rsidRDefault="006D2485"/>
    <w:p w:rsidR="006D2485" w:rsidRPr="00C20459" w:rsidRDefault="006D2485" w:rsidP="006D2485">
      <w:pPr>
        <w:pStyle w:val="Heading1"/>
        <w:keepLines w:val="0"/>
        <w:tabs>
          <w:tab w:val="num" w:pos="1080"/>
        </w:tabs>
        <w:spacing w:before="240" w:after="60" w:line="240" w:lineRule="auto"/>
        <w:ind w:left="1080" w:hanging="1080"/>
        <w:jc w:val="both"/>
      </w:pPr>
      <w:bookmarkStart w:id="76" w:name="_Toc456875505"/>
      <w:r>
        <w:t xml:space="preserve">Annex </w:t>
      </w:r>
      <w:bookmarkStart w:id="77" w:name="_Toc383000578"/>
      <w:r>
        <w:t xml:space="preserve">Q: </w:t>
      </w:r>
      <w:r w:rsidRPr="00C20459">
        <w:t>Table of Dataset Codes</w:t>
      </w:r>
      <w:bookmarkEnd w:id="76"/>
      <w:bookmarkEnd w:id="77"/>
    </w:p>
    <w:p w:rsidR="006D2485" w:rsidRDefault="00E20C43" w:rsidP="006D2485">
      <w:pPr>
        <w:pStyle w:val="BodyText"/>
        <w:ind w:left="0"/>
        <w:jc w:val="left"/>
      </w:pPr>
      <w:r w:rsidRPr="00E20C43">
        <w:rPr>
          <w:b/>
        </w:rPr>
        <w:t>Formerly Appendix Q in Volume 2 of the OGC CDB Best Practice</w:t>
      </w:r>
      <w:r>
        <w:t>.</w:t>
      </w:r>
    </w:p>
    <w:p w:rsidR="00E20C43" w:rsidRDefault="00E20C43" w:rsidP="006D2485">
      <w:pPr>
        <w:pStyle w:val="BodyText"/>
        <w:ind w:left="0"/>
        <w:jc w:val="left"/>
      </w:pPr>
    </w:p>
    <w:p w:rsidR="006D2485" w:rsidRPr="00C20459" w:rsidRDefault="006D2485" w:rsidP="006D2485">
      <w:pPr>
        <w:pStyle w:val="BodyText"/>
        <w:ind w:left="0"/>
        <w:jc w:val="left"/>
      </w:pPr>
      <w:r w:rsidRPr="00C20459">
        <w:t xml:space="preserve">The table below summarizes the CDB dataset codes along with their names and their applicability to the </w:t>
      </w:r>
      <w:del w:id="78" w:author="Carl Reed" w:date="2017-12-14T16:36:00Z">
        <w:r w:rsidDel="00DF4BB4">
          <w:delText>three</w:delText>
        </w:r>
        <w:r w:rsidRPr="00C20459" w:rsidDel="00DF4BB4">
          <w:delText xml:space="preserve"> active</w:delText>
        </w:r>
      </w:del>
      <w:ins w:id="79" w:author="Carl Reed" w:date="2017-12-14T16:36:00Z">
        <w:r w:rsidR="00DF4BB4">
          <w:t>community 3.</w:t>
        </w:r>
      </w:ins>
      <w:ins w:id="80" w:author="Carl Reed" w:date="2017-12-14T16:37:00Z">
        <w:r w:rsidR="00DF4BB4">
          <w:t>0</w:t>
        </w:r>
      </w:ins>
      <w:ins w:id="81" w:author="Carl Reed" w:date="2017-12-14T16:36:00Z">
        <w:r w:rsidR="00DF4BB4">
          <w:t xml:space="preserve"> specification and the OGC standard, which is based on </w:t>
        </w:r>
      </w:ins>
      <w:ins w:id="82" w:author="Carl Reed" w:date="2017-12-14T16:37:00Z">
        <w:r w:rsidR="00DF4BB4">
          <w:t xml:space="preserve">CDB </w:t>
        </w:r>
        <w:r w:rsidR="00C70C74">
          <w:t xml:space="preserve">version </w:t>
        </w:r>
      </w:ins>
      <w:ins w:id="83" w:author="Carl Reed" w:date="2017-12-14T16:36:00Z">
        <w:r w:rsidR="00DF4BB4">
          <w:t>3.2</w:t>
        </w:r>
      </w:ins>
      <w:del w:id="84" w:author="Carl Reed" w:date="2017-12-14T16:37:00Z">
        <w:r w:rsidRPr="00C20459" w:rsidDel="00DF4BB4">
          <w:delText xml:space="preserve"> </w:delText>
        </w:r>
      </w:del>
      <w:ins w:id="85" w:author="Carl Reed" w:date="2017-12-14T16:37:00Z">
        <w:r w:rsidR="00DF4BB4">
          <w:t>.</w:t>
        </w:r>
      </w:ins>
      <w:del w:id="86" w:author="Carl Reed" w:date="2017-12-14T16:37:00Z">
        <w:r w:rsidRPr="00C20459" w:rsidDel="00DF4BB4">
          <w:delText xml:space="preserve">versions of the CDB </w:delText>
        </w:r>
        <w:r w:rsidDel="00DF4BB4">
          <w:delText>standard</w:delText>
        </w:r>
      </w:del>
      <w:r w:rsidRPr="00C20459">
        <w:t>.</w:t>
      </w:r>
    </w:p>
    <w:p w:rsidR="006D2485" w:rsidRPr="00C20459" w:rsidRDefault="006D2485" w:rsidP="006D2485">
      <w:pPr>
        <w:pStyle w:val="BodyText"/>
      </w:pPr>
    </w:p>
    <w:p w:rsidR="006D2485" w:rsidRPr="00C20459" w:rsidRDefault="006D2485" w:rsidP="006D2485">
      <w:pPr>
        <w:rPr>
          <w:sz w:val="4"/>
          <w:szCs w:val="4"/>
        </w:rPr>
      </w:pPr>
    </w:p>
    <w:tbl>
      <w:tblPr>
        <w:tblW w:w="0" w:type="auto"/>
        <w:jc w:val="center"/>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CellMar>
          <w:left w:w="115" w:type="dxa"/>
          <w:right w:w="115" w:type="dxa"/>
        </w:tblCellMar>
        <w:tblLook w:val="00A0" w:firstRow="1" w:lastRow="0" w:firstColumn="1" w:lastColumn="0" w:noHBand="0" w:noVBand="0"/>
      </w:tblPr>
      <w:tblGrid>
        <w:gridCol w:w="3177"/>
        <w:gridCol w:w="764"/>
        <w:gridCol w:w="530"/>
        <w:gridCol w:w="1077"/>
      </w:tblGrid>
      <w:tr w:rsidR="006D2485" w:rsidRPr="00AE0523" w:rsidTr="00717523">
        <w:trPr>
          <w:tblHeader/>
          <w:jc w:val="center"/>
        </w:trPr>
        <w:tc>
          <w:tcPr>
            <w:tcW w:w="0" w:type="auto"/>
            <w:gridSpan w:val="2"/>
            <w:shd w:val="clear" w:color="auto" w:fill="C6D9F1" w:themeFill="text2" w:themeFillTint="33"/>
            <w:vAlign w:val="center"/>
          </w:tcPr>
          <w:p w:rsidR="006D2485" w:rsidRPr="00AE0523" w:rsidRDefault="006D2485" w:rsidP="00717523">
            <w:pPr>
              <w:pStyle w:val="BodyText"/>
              <w:ind w:left="0"/>
              <w:jc w:val="center"/>
              <w:rPr>
                <w:b/>
                <w:bCs/>
                <w:color w:val="0051BA"/>
                <w:szCs w:val="24"/>
              </w:rPr>
            </w:pPr>
            <w:r w:rsidRPr="00AE0523">
              <w:rPr>
                <w:b/>
                <w:bCs/>
                <w:color w:val="0051BA"/>
                <w:szCs w:val="24"/>
              </w:rPr>
              <w:t>Dataset</w:t>
            </w:r>
          </w:p>
        </w:tc>
        <w:tc>
          <w:tcPr>
            <w:tcW w:w="0" w:type="auto"/>
            <w:gridSpan w:val="2"/>
            <w:shd w:val="clear" w:color="auto" w:fill="C6D9F1" w:themeFill="text2" w:themeFillTint="33"/>
          </w:tcPr>
          <w:p w:rsidR="006D2485" w:rsidRPr="00AE0523" w:rsidRDefault="006D2485" w:rsidP="00717523">
            <w:pPr>
              <w:pStyle w:val="BodyText"/>
              <w:ind w:left="0"/>
              <w:jc w:val="center"/>
              <w:rPr>
                <w:b/>
                <w:bCs/>
                <w:color w:val="0051BA"/>
                <w:szCs w:val="24"/>
              </w:rPr>
            </w:pPr>
            <w:r w:rsidRPr="00AE0523">
              <w:rPr>
                <w:b/>
                <w:bCs/>
                <w:color w:val="0051BA"/>
                <w:szCs w:val="24"/>
              </w:rPr>
              <w:t>Specification</w:t>
            </w:r>
          </w:p>
        </w:tc>
      </w:tr>
      <w:tr w:rsidR="006D2485" w:rsidRPr="00AE0523" w:rsidTr="00717523">
        <w:trPr>
          <w:tblHeader/>
          <w:jc w:val="center"/>
        </w:trPr>
        <w:tc>
          <w:tcPr>
            <w:tcW w:w="0" w:type="auto"/>
            <w:shd w:val="clear" w:color="auto" w:fill="C6D9F1" w:themeFill="text2" w:themeFillTint="33"/>
            <w:vAlign w:val="center"/>
          </w:tcPr>
          <w:p w:rsidR="006D2485" w:rsidRPr="00AE0523" w:rsidRDefault="006D2485" w:rsidP="00717523">
            <w:pPr>
              <w:pStyle w:val="BodyText"/>
              <w:ind w:left="0"/>
              <w:jc w:val="center"/>
              <w:rPr>
                <w:b/>
                <w:bCs/>
                <w:color w:val="0051BA"/>
                <w:szCs w:val="24"/>
              </w:rPr>
            </w:pPr>
            <w:r w:rsidRPr="00AE0523">
              <w:rPr>
                <w:b/>
                <w:bCs/>
                <w:color w:val="0051BA"/>
                <w:szCs w:val="24"/>
              </w:rPr>
              <w:t>Name</w:t>
            </w:r>
          </w:p>
        </w:tc>
        <w:tc>
          <w:tcPr>
            <w:tcW w:w="0" w:type="auto"/>
            <w:shd w:val="clear" w:color="auto" w:fill="C6D9F1" w:themeFill="text2" w:themeFillTint="33"/>
            <w:vAlign w:val="center"/>
          </w:tcPr>
          <w:p w:rsidR="006D2485" w:rsidRPr="00AE0523" w:rsidRDefault="006D2485" w:rsidP="00717523">
            <w:pPr>
              <w:pStyle w:val="BodyText"/>
              <w:ind w:left="0"/>
              <w:jc w:val="center"/>
              <w:rPr>
                <w:b/>
                <w:bCs/>
                <w:color w:val="0051BA"/>
                <w:szCs w:val="24"/>
              </w:rPr>
            </w:pPr>
            <w:r w:rsidRPr="00AE0523">
              <w:rPr>
                <w:b/>
                <w:bCs/>
                <w:color w:val="0051BA"/>
                <w:szCs w:val="24"/>
              </w:rPr>
              <w:t>Code</w:t>
            </w:r>
          </w:p>
        </w:tc>
        <w:tc>
          <w:tcPr>
            <w:tcW w:w="0" w:type="auto"/>
            <w:shd w:val="clear" w:color="auto" w:fill="C6D9F1" w:themeFill="text2" w:themeFillTint="33"/>
          </w:tcPr>
          <w:p w:rsidR="006D2485" w:rsidRPr="00AE0523" w:rsidRDefault="006D2485" w:rsidP="00717523">
            <w:pPr>
              <w:pStyle w:val="BodyText"/>
              <w:ind w:left="0"/>
              <w:jc w:val="center"/>
              <w:rPr>
                <w:b/>
                <w:bCs/>
                <w:color w:val="0051BA"/>
                <w:szCs w:val="24"/>
              </w:rPr>
            </w:pPr>
            <w:r w:rsidRPr="00AE0523">
              <w:rPr>
                <w:b/>
                <w:bCs/>
                <w:color w:val="0051BA"/>
                <w:szCs w:val="24"/>
              </w:rPr>
              <w:t>3.0</w:t>
            </w:r>
          </w:p>
        </w:tc>
        <w:tc>
          <w:tcPr>
            <w:tcW w:w="0" w:type="auto"/>
            <w:shd w:val="clear" w:color="auto" w:fill="C6D9F1" w:themeFill="text2" w:themeFillTint="33"/>
          </w:tcPr>
          <w:p w:rsidR="006D2485" w:rsidRPr="00AE0523" w:rsidRDefault="006D2485" w:rsidP="00717523">
            <w:pPr>
              <w:pStyle w:val="BodyText"/>
              <w:ind w:left="0"/>
              <w:jc w:val="center"/>
              <w:rPr>
                <w:b/>
                <w:bCs/>
                <w:color w:val="0051BA"/>
                <w:szCs w:val="24"/>
              </w:rPr>
            </w:pPr>
            <w:del w:id="87" w:author="Carl Reed" w:date="2017-12-14T16:36:00Z">
              <w:r w:rsidRPr="00AE0523" w:rsidDel="00DF4BB4">
                <w:rPr>
                  <w:b/>
                  <w:bCs/>
                  <w:color w:val="0051BA"/>
                  <w:szCs w:val="24"/>
                </w:rPr>
                <w:delText>3.2</w:delText>
              </w:r>
            </w:del>
            <w:ins w:id="88" w:author="Carl Reed" w:date="2017-12-14T16:36:00Z">
              <w:r w:rsidR="00DF4BB4">
                <w:rPr>
                  <w:b/>
                  <w:bCs/>
                  <w:color w:val="0051BA"/>
                  <w:szCs w:val="24"/>
                </w:rPr>
                <w:t>OGC</w:t>
              </w:r>
            </w:ins>
          </w:p>
        </w:tc>
      </w:tr>
      <w:tr w:rsidR="006D2485" w:rsidRPr="00C20459" w:rsidTr="00717523">
        <w:trPr>
          <w:jc w:val="center"/>
        </w:trPr>
        <w:tc>
          <w:tcPr>
            <w:tcW w:w="0" w:type="auto"/>
          </w:tcPr>
          <w:p w:rsidR="006D2485" w:rsidRPr="00C20459" w:rsidRDefault="006D2485" w:rsidP="00717523">
            <w:pPr>
              <w:pStyle w:val="BodyText"/>
              <w:ind w:left="0"/>
            </w:pPr>
            <w:r w:rsidRPr="00C20459">
              <w:lastRenderedPageBreak/>
              <w:t>Elevation</w:t>
            </w:r>
          </w:p>
        </w:tc>
        <w:tc>
          <w:tcPr>
            <w:tcW w:w="0" w:type="auto"/>
          </w:tcPr>
          <w:p w:rsidR="006D2485" w:rsidRPr="00C20459" w:rsidRDefault="006D2485" w:rsidP="00717523">
            <w:pPr>
              <w:pStyle w:val="BodyText"/>
              <w:ind w:left="0"/>
              <w:jc w:val="center"/>
            </w:pPr>
            <w:r w:rsidRPr="00C20459">
              <w:t>001</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pPr>
            <w:r w:rsidRPr="00C20459">
              <w:t>MinMaxElevation</w:t>
            </w:r>
          </w:p>
        </w:tc>
        <w:tc>
          <w:tcPr>
            <w:tcW w:w="0" w:type="auto"/>
          </w:tcPr>
          <w:p w:rsidR="006D2485" w:rsidRPr="00C20459" w:rsidRDefault="006D2485" w:rsidP="00717523">
            <w:pPr>
              <w:pStyle w:val="BodyText"/>
              <w:ind w:left="0"/>
              <w:jc w:val="center"/>
            </w:pPr>
            <w:r w:rsidRPr="00C20459">
              <w:t>002</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pPr>
            <w:r w:rsidRPr="00C20459">
              <w:t>MaxCulture</w:t>
            </w:r>
          </w:p>
        </w:tc>
        <w:tc>
          <w:tcPr>
            <w:tcW w:w="0" w:type="auto"/>
          </w:tcPr>
          <w:p w:rsidR="006D2485" w:rsidRPr="00C20459" w:rsidRDefault="006D2485" w:rsidP="00717523">
            <w:pPr>
              <w:pStyle w:val="BodyText"/>
              <w:ind w:left="0"/>
              <w:jc w:val="center"/>
            </w:pPr>
            <w:r w:rsidRPr="00C20459">
              <w:t>003</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pPr>
            <w:r w:rsidRPr="00C20459">
              <w:t>Imagery</w:t>
            </w:r>
          </w:p>
        </w:tc>
        <w:tc>
          <w:tcPr>
            <w:tcW w:w="0" w:type="auto"/>
          </w:tcPr>
          <w:p w:rsidR="006D2485" w:rsidRPr="00C20459" w:rsidRDefault="006D2485" w:rsidP="00717523">
            <w:pPr>
              <w:pStyle w:val="BodyText"/>
              <w:ind w:left="0"/>
              <w:jc w:val="center"/>
            </w:pPr>
            <w:r w:rsidRPr="00C20459">
              <w:t>004</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pPr>
            <w:r w:rsidRPr="00C20459">
              <w:t>RMTexture</w:t>
            </w:r>
          </w:p>
        </w:tc>
        <w:tc>
          <w:tcPr>
            <w:tcW w:w="0" w:type="auto"/>
          </w:tcPr>
          <w:p w:rsidR="006D2485" w:rsidRPr="00C20459" w:rsidRDefault="006D2485" w:rsidP="00717523">
            <w:pPr>
              <w:pStyle w:val="BodyText"/>
              <w:ind w:left="0"/>
              <w:jc w:val="center"/>
            </w:pPr>
            <w:r w:rsidRPr="00C20459">
              <w:t>005</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Borders>
              <w:bottom w:val="single" w:sz="4" w:space="0" w:color="0051BA"/>
            </w:tcBorders>
          </w:tcPr>
          <w:p w:rsidR="006D2485" w:rsidRPr="00C20459" w:rsidRDefault="006D2485" w:rsidP="00717523">
            <w:pPr>
              <w:pStyle w:val="BodyText"/>
              <w:ind w:left="0"/>
            </w:pPr>
            <w:r w:rsidRPr="00C20459">
              <w:t>RMDescriptor</w:t>
            </w:r>
          </w:p>
        </w:tc>
        <w:tc>
          <w:tcPr>
            <w:tcW w:w="0" w:type="auto"/>
            <w:tcBorders>
              <w:bottom w:val="single" w:sz="4" w:space="0" w:color="0051BA"/>
            </w:tcBorders>
          </w:tcPr>
          <w:p w:rsidR="006D2485" w:rsidRPr="00C20459" w:rsidRDefault="006D2485" w:rsidP="00717523">
            <w:pPr>
              <w:pStyle w:val="BodyText"/>
              <w:ind w:left="0"/>
              <w:jc w:val="center"/>
            </w:pPr>
            <w:r w:rsidRPr="00C20459">
              <w:t>006</w:t>
            </w:r>
          </w:p>
        </w:tc>
        <w:tc>
          <w:tcPr>
            <w:tcW w:w="0" w:type="auto"/>
            <w:tcBorders>
              <w:bottom w:val="single" w:sz="4" w:space="0" w:color="0051BA"/>
            </w:tcBorders>
          </w:tcPr>
          <w:p w:rsidR="006D2485" w:rsidRPr="00C20459" w:rsidRDefault="006D2485" w:rsidP="00717523">
            <w:pPr>
              <w:pStyle w:val="BodyText"/>
              <w:ind w:left="0"/>
              <w:jc w:val="center"/>
            </w:pPr>
            <w:r w:rsidRPr="00C20459">
              <w:t>√</w:t>
            </w:r>
          </w:p>
        </w:tc>
        <w:tc>
          <w:tcPr>
            <w:tcW w:w="0" w:type="auto"/>
            <w:tcBorders>
              <w:bottom w:val="single" w:sz="4" w:space="0" w:color="0051BA"/>
            </w:tcBorders>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shd w:val="clear" w:color="auto" w:fill="F2DBDB" w:themeFill="accent2" w:themeFillTint="33"/>
          </w:tcPr>
          <w:p w:rsidR="006D2485" w:rsidRPr="00C20459" w:rsidRDefault="006D2485" w:rsidP="00717523">
            <w:pPr>
              <w:pStyle w:val="BodyText"/>
              <w:ind w:left="0"/>
              <w:rPr>
                <w:color w:val="808080" w:themeColor="background1" w:themeShade="80"/>
              </w:rPr>
            </w:pPr>
            <w:r w:rsidRPr="00C20459">
              <w:rPr>
                <w:color w:val="808080" w:themeColor="background1" w:themeShade="80"/>
              </w:rPr>
              <w:t>Reserved</w:t>
            </w:r>
          </w:p>
        </w:tc>
        <w:tc>
          <w:tcPr>
            <w:tcW w:w="0" w:type="auto"/>
            <w:shd w:val="clear" w:color="auto" w:fill="F2DBDB" w:themeFill="accent2" w:themeFillTint="33"/>
          </w:tcPr>
          <w:p w:rsidR="006D2485" w:rsidRPr="00C20459" w:rsidRDefault="006D2485" w:rsidP="00717523">
            <w:pPr>
              <w:pStyle w:val="BodyText"/>
              <w:ind w:left="0"/>
              <w:jc w:val="center"/>
              <w:rPr>
                <w:color w:val="808080" w:themeColor="background1" w:themeShade="80"/>
              </w:rPr>
            </w:pPr>
            <w:r w:rsidRPr="00C20459">
              <w:rPr>
                <w:color w:val="808080" w:themeColor="background1" w:themeShade="80"/>
              </w:rPr>
              <w:t>007</w:t>
            </w:r>
          </w:p>
        </w:tc>
        <w:tc>
          <w:tcPr>
            <w:tcW w:w="0" w:type="auto"/>
            <w:shd w:val="clear" w:color="auto" w:fill="F2DBDB" w:themeFill="accent2" w:themeFillTint="33"/>
          </w:tcPr>
          <w:p w:rsidR="006D2485" w:rsidRPr="00C20459" w:rsidRDefault="006D2485" w:rsidP="00717523">
            <w:pPr>
              <w:pStyle w:val="BodyText"/>
              <w:ind w:left="0"/>
              <w:jc w:val="center"/>
              <w:rPr>
                <w:color w:val="808080" w:themeColor="background1" w:themeShade="80"/>
              </w:rPr>
            </w:pPr>
          </w:p>
        </w:tc>
        <w:tc>
          <w:tcPr>
            <w:tcW w:w="0" w:type="auto"/>
            <w:shd w:val="clear" w:color="auto" w:fill="F2DBDB" w:themeFill="accent2" w:themeFillTint="33"/>
          </w:tcPr>
          <w:p w:rsidR="006D2485" w:rsidRPr="00C20459" w:rsidRDefault="006D2485" w:rsidP="00717523">
            <w:pPr>
              <w:pStyle w:val="BodyText"/>
              <w:ind w:left="0"/>
              <w:jc w:val="center"/>
              <w:rPr>
                <w:color w:val="808080" w:themeColor="background1" w:themeShade="80"/>
              </w:rPr>
            </w:pPr>
          </w:p>
        </w:tc>
      </w:tr>
      <w:tr w:rsidR="006D2485" w:rsidRPr="00C20459" w:rsidTr="00717523">
        <w:trPr>
          <w:jc w:val="center"/>
        </w:trPr>
        <w:tc>
          <w:tcPr>
            <w:tcW w:w="0" w:type="auto"/>
            <w:shd w:val="clear" w:color="auto" w:fill="F2DBDB" w:themeFill="accent2" w:themeFillTint="33"/>
          </w:tcPr>
          <w:p w:rsidR="006D2485" w:rsidRPr="00C20459" w:rsidRDefault="006D2485" w:rsidP="00717523">
            <w:pPr>
              <w:pStyle w:val="BodyText"/>
              <w:ind w:left="0"/>
              <w:rPr>
                <w:color w:val="808080" w:themeColor="background1" w:themeShade="80"/>
              </w:rPr>
            </w:pPr>
            <w:r w:rsidRPr="00C20459">
              <w:rPr>
                <w:color w:val="808080" w:themeColor="background1" w:themeShade="80"/>
              </w:rPr>
              <w:t>Reserved</w:t>
            </w:r>
          </w:p>
        </w:tc>
        <w:tc>
          <w:tcPr>
            <w:tcW w:w="0" w:type="auto"/>
            <w:shd w:val="clear" w:color="auto" w:fill="F2DBDB" w:themeFill="accent2" w:themeFillTint="33"/>
          </w:tcPr>
          <w:p w:rsidR="006D2485" w:rsidRPr="00C20459" w:rsidRDefault="006D2485" w:rsidP="00717523">
            <w:pPr>
              <w:pStyle w:val="BodyText"/>
              <w:ind w:left="0"/>
              <w:jc w:val="center"/>
              <w:rPr>
                <w:color w:val="808080" w:themeColor="background1" w:themeShade="80"/>
              </w:rPr>
            </w:pPr>
            <w:r w:rsidRPr="00C20459">
              <w:rPr>
                <w:color w:val="808080" w:themeColor="background1" w:themeShade="80"/>
              </w:rPr>
              <w:t>008</w:t>
            </w:r>
          </w:p>
        </w:tc>
        <w:tc>
          <w:tcPr>
            <w:tcW w:w="0" w:type="auto"/>
            <w:shd w:val="clear" w:color="auto" w:fill="F2DBDB" w:themeFill="accent2" w:themeFillTint="33"/>
          </w:tcPr>
          <w:p w:rsidR="006D2485" w:rsidRPr="00C20459" w:rsidRDefault="006D2485" w:rsidP="00717523">
            <w:pPr>
              <w:pStyle w:val="BodyText"/>
              <w:ind w:left="0"/>
              <w:jc w:val="center"/>
              <w:rPr>
                <w:color w:val="808080" w:themeColor="background1" w:themeShade="80"/>
              </w:rPr>
            </w:pPr>
          </w:p>
        </w:tc>
        <w:tc>
          <w:tcPr>
            <w:tcW w:w="0" w:type="auto"/>
            <w:shd w:val="clear" w:color="auto" w:fill="F2DBDB" w:themeFill="accent2" w:themeFillTint="33"/>
          </w:tcPr>
          <w:p w:rsidR="006D2485" w:rsidRPr="00C20459" w:rsidRDefault="006D2485" w:rsidP="00717523">
            <w:pPr>
              <w:pStyle w:val="BodyText"/>
              <w:ind w:left="0"/>
              <w:jc w:val="center"/>
              <w:rPr>
                <w:color w:val="808080" w:themeColor="background1" w:themeShade="80"/>
              </w:rPr>
            </w:pPr>
          </w:p>
        </w:tc>
      </w:tr>
      <w:tr w:rsidR="006D2485" w:rsidRPr="00C20459" w:rsidTr="00717523">
        <w:trPr>
          <w:jc w:val="center"/>
        </w:trPr>
        <w:tc>
          <w:tcPr>
            <w:tcW w:w="0" w:type="auto"/>
            <w:shd w:val="clear" w:color="auto" w:fill="F2DBDB" w:themeFill="accent2" w:themeFillTint="33"/>
          </w:tcPr>
          <w:p w:rsidR="006D2485" w:rsidRPr="00C20459" w:rsidRDefault="006D2485" w:rsidP="00717523">
            <w:pPr>
              <w:pStyle w:val="BodyText"/>
              <w:ind w:left="0"/>
              <w:rPr>
                <w:color w:val="808080" w:themeColor="background1" w:themeShade="80"/>
              </w:rPr>
            </w:pPr>
            <w:r w:rsidRPr="00C20459">
              <w:rPr>
                <w:color w:val="808080" w:themeColor="background1" w:themeShade="80"/>
              </w:rPr>
              <w:t>Reserved</w:t>
            </w:r>
          </w:p>
        </w:tc>
        <w:tc>
          <w:tcPr>
            <w:tcW w:w="0" w:type="auto"/>
            <w:shd w:val="clear" w:color="auto" w:fill="F2DBDB" w:themeFill="accent2" w:themeFillTint="33"/>
          </w:tcPr>
          <w:p w:rsidR="006D2485" w:rsidRPr="00C20459" w:rsidRDefault="006D2485" w:rsidP="00717523">
            <w:pPr>
              <w:pStyle w:val="BodyText"/>
              <w:ind w:left="0"/>
              <w:jc w:val="center"/>
              <w:rPr>
                <w:color w:val="808080" w:themeColor="background1" w:themeShade="80"/>
              </w:rPr>
            </w:pPr>
            <w:r w:rsidRPr="00C20459">
              <w:rPr>
                <w:color w:val="808080" w:themeColor="background1" w:themeShade="80"/>
              </w:rPr>
              <w:t>020</w:t>
            </w:r>
          </w:p>
        </w:tc>
        <w:tc>
          <w:tcPr>
            <w:tcW w:w="0" w:type="auto"/>
            <w:shd w:val="clear" w:color="auto" w:fill="F2DBDB" w:themeFill="accent2" w:themeFillTint="33"/>
          </w:tcPr>
          <w:p w:rsidR="006D2485" w:rsidRPr="00C20459" w:rsidRDefault="006D2485" w:rsidP="00717523">
            <w:pPr>
              <w:pStyle w:val="BodyText"/>
              <w:ind w:left="0"/>
              <w:jc w:val="center"/>
              <w:rPr>
                <w:color w:val="808080" w:themeColor="background1" w:themeShade="80"/>
              </w:rPr>
            </w:pPr>
          </w:p>
        </w:tc>
        <w:tc>
          <w:tcPr>
            <w:tcW w:w="0" w:type="auto"/>
            <w:shd w:val="clear" w:color="auto" w:fill="F2DBDB" w:themeFill="accent2" w:themeFillTint="33"/>
          </w:tcPr>
          <w:p w:rsidR="006D2485" w:rsidRPr="00C20459" w:rsidRDefault="006D2485" w:rsidP="00717523">
            <w:pPr>
              <w:pStyle w:val="BodyText"/>
              <w:ind w:left="0"/>
              <w:jc w:val="center"/>
              <w:rPr>
                <w:color w:val="808080" w:themeColor="background1" w:themeShade="80"/>
              </w:rPr>
            </w:pPr>
          </w:p>
        </w:tc>
      </w:tr>
      <w:tr w:rsidR="006D2485" w:rsidRPr="00C20459" w:rsidTr="00717523">
        <w:trPr>
          <w:jc w:val="center"/>
        </w:trPr>
        <w:tc>
          <w:tcPr>
            <w:tcW w:w="0" w:type="auto"/>
            <w:tcBorders>
              <w:bottom w:val="single" w:sz="4" w:space="0" w:color="0051BA"/>
            </w:tcBorders>
          </w:tcPr>
          <w:p w:rsidR="006D2485" w:rsidRPr="00C20459" w:rsidRDefault="006D2485" w:rsidP="00717523">
            <w:pPr>
              <w:pStyle w:val="BodyText"/>
              <w:ind w:left="0"/>
            </w:pPr>
            <w:r w:rsidRPr="00C20459">
              <w:t>GSFeature</w:t>
            </w:r>
          </w:p>
        </w:tc>
        <w:tc>
          <w:tcPr>
            <w:tcW w:w="0" w:type="auto"/>
            <w:tcBorders>
              <w:bottom w:val="single" w:sz="4" w:space="0" w:color="0051BA"/>
            </w:tcBorders>
          </w:tcPr>
          <w:p w:rsidR="006D2485" w:rsidRPr="00C20459" w:rsidRDefault="006D2485" w:rsidP="00717523">
            <w:pPr>
              <w:pStyle w:val="BodyText"/>
              <w:ind w:left="0"/>
              <w:jc w:val="center"/>
            </w:pPr>
            <w:r w:rsidRPr="00C20459">
              <w:t>100</w:t>
            </w:r>
          </w:p>
        </w:tc>
        <w:tc>
          <w:tcPr>
            <w:tcW w:w="0" w:type="auto"/>
            <w:tcBorders>
              <w:bottom w:val="single" w:sz="4" w:space="0" w:color="0051BA"/>
            </w:tcBorders>
          </w:tcPr>
          <w:p w:rsidR="006D2485" w:rsidRPr="00C20459" w:rsidRDefault="006D2485" w:rsidP="00717523">
            <w:pPr>
              <w:pStyle w:val="BodyText"/>
              <w:ind w:left="0"/>
              <w:jc w:val="center"/>
            </w:pPr>
            <w:r w:rsidRPr="00C20459">
              <w:t>√</w:t>
            </w:r>
          </w:p>
        </w:tc>
        <w:tc>
          <w:tcPr>
            <w:tcW w:w="0" w:type="auto"/>
            <w:tcBorders>
              <w:bottom w:val="single" w:sz="4" w:space="0" w:color="0051BA"/>
            </w:tcBorders>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Borders>
              <w:bottom w:val="single" w:sz="4" w:space="0" w:color="0051BA"/>
            </w:tcBorders>
          </w:tcPr>
          <w:p w:rsidR="006D2485" w:rsidRPr="00C20459" w:rsidRDefault="006D2485" w:rsidP="00717523">
            <w:pPr>
              <w:pStyle w:val="BodyText"/>
              <w:ind w:left="0"/>
            </w:pPr>
            <w:r w:rsidRPr="00C20459">
              <w:t>GTFeature</w:t>
            </w:r>
          </w:p>
        </w:tc>
        <w:tc>
          <w:tcPr>
            <w:tcW w:w="0" w:type="auto"/>
            <w:tcBorders>
              <w:bottom w:val="single" w:sz="4" w:space="0" w:color="0051BA"/>
            </w:tcBorders>
          </w:tcPr>
          <w:p w:rsidR="006D2485" w:rsidRPr="00C20459" w:rsidRDefault="006D2485" w:rsidP="00717523">
            <w:pPr>
              <w:pStyle w:val="BodyText"/>
              <w:ind w:left="0"/>
              <w:jc w:val="center"/>
            </w:pPr>
            <w:r w:rsidRPr="00C20459">
              <w:t>101</w:t>
            </w:r>
          </w:p>
        </w:tc>
        <w:tc>
          <w:tcPr>
            <w:tcW w:w="0" w:type="auto"/>
            <w:tcBorders>
              <w:bottom w:val="single" w:sz="4" w:space="0" w:color="0051BA"/>
            </w:tcBorders>
          </w:tcPr>
          <w:p w:rsidR="006D2485" w:rsidRPr="00C20459" w:rsidRDefault="006D2485" w:rsidP="00717523">
            <w:pPr>
              <w:pStyle w:val="BodyText"/>
              <w:ind w:left="0"/>
              <w:jc w:val="center"/>
            </w:pPr>
            <w:r w:rsidRPr="00C20459">
              <w:t>√</w:t>
            </w:r>
          </w:p>
        </w:tc>
        <w:tc>
          <w:tcPr>
            <w:tcW w:w="0" w:type="auto"/>
            <w:tcBorders>
              <w:bottom w:val="single" w:sz="4" w:space="0" w:color="0051BA"/>
            </w:tcBorders>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GeoPolitical</w:t>
            </w:r>
          </w:p>
        </w:tc>
        <w:tc>
          <w:tcPr>
            <w:tcW w:w="0" w:type="auto"/>
          </w:tcPr>
          <w:p w:rsidR="006D2485" w:rsidRPr="00C20459" w:rsidRDefault="006D2485" w:rsidP="00717523">
            <w:pPr>
              <w:pStyle w:val="BodyText"/>
              <w:ind w:left="0"/>
              <w:jc w:val="center"/>
            </w:pPr>
            <w:r w:rsidRPr="00C20459">
              <w:t>102</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VectorMaterial</w:t>
            </w:r>
          </w:p>
        </w:tc>
        <w:tc>
          <w:tcPr>
            <w:tcW w:w="0" w:type="auto"/>
          </w:tcPr>
          <w:p w:rsidR="006D2485" w:rsidRPr="00C20459" w:rsidRDefault="006D2485" w:rsidP="00717523">
            <w:pPr>
              <w:pStyle w:val="BodyText"/>
              <w:ind w:left="0"/>
              <w:jc w:val="center"/>
            </w:pPr>
            <w:r w:rsidRPr="00C20459">
              <w:t>200</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RoadNetwork</w:t>
            </w:r>
          </w:p>
        </w:tc>
        <w:tc>
          <w:tcPr>
            <w:tcW w:w="0" w:type="auto"/>
          </w:tcPr>
          <w:p w:rsidR="006D2485" w:rsidRPr="00C20459" w:rsidRDefault="006D2485" w:rsidP="00717523">
            <w:pPr>
              <w:pStyle w:val="BodyText"/>
              <w:ind w:left="0"/>
              <w:jc w:val="center"/>
            </w:pPr>
            <w:r w:rsidRPr="00C20459">
              <w:t>201</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RailRoadNetwork</w:t>
            </w:r>
          </w:p>
        </w:tc>
        <w:tc>
          <w:tcPr>
            <w:tcW w:w="0" w:type="auto"/>
          </w:tcPr>
          <w:p w:rsidR="006D2485" w:rsidRPr="00C20459" w:rsidRDefault="006D2485" w:rsidP="00717523">
            <w:pPr>
              <w:pStyle w:val="BodyText"/>
              <w:ind w:left="0"/>
              <w:jc w:val="center"/>
            </w:pPr>
            <w:r w:rsidRPr="00C20459">
              <w:t>202</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Power</w:t>
            </w:r>
            <w:r>
              <w:t>L</w:t>
            </w:r>
            <w:r w:rsidRPr="00C20459">
              <w:t>ineNetwork</w:t>
            </w:r>
          </w:p>
        </w:tc>
        <w:tc>
          <w:tcPr>
            <w:tcW w:w="0" w:type="auto"/>
          </w:tcPr>
          <w:p w:rsidR="006D2485" w:rsidRPr="00C20459" w:rsidRDefault="006D2485" w:rsidP="00717523">
            <w:pPr>
              <w:pStyle w:val="BodyText"/>
              <w:ind w:left="0"/>
              <w:jc w:val="center"/>
            </w:pPr>
            <w:r w:rsidRPr="00C20459">
              <w:t>203</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HydrographyNetwork</w:t>
            </w:r>
          </w:p>
        </w:tc>
        <w:tc>
          <w:tcPr>
            <w:tcW w:w="0" w:type="auto"/>
          </w:tcPr>
          <w:p w:rsidR="006D2485" w:rsidRPr="00C20459" w:rsidRDefault="006D2485" w:rsidP="00717523">
            <w:pPr>
              <w:pStyle w:val="BodyText"/>
              <w:ind w:left="0"/>
              <w:jc w:val="center"/>
            </w:pPr>
            <w:r w:rsidRPr="00C20459">
              <w:t>204</w:t>
            </w:r>
          </w:p>
        </w:tc>
        <w:tc>
          <w:tcPr>
            <w:tcW w:w="0" w:type="auto"/>
          </w:tcPr>
          <w:p w:rsidR="006D2485" w:rsidRPr="00C20459" w:rsidRDefault="006D2485" w:rsidP="00717523">
            <w:pPr>
              <w:pStyle w:val="BodyText"/>
              <w:ind w:left="0"/>
              <w:jc w:val="center"/>
            </w:pPr>
            <w:r w:rsidRPr="00C20459">
              <w:t>√</w:t>
            </w:r>
          </w:p>
        </w:tc>
        <w:tc>
          <w:tcPr>
            <w:tcW w:w="0" w:type="auto"/>
            <w:tcBorders>
              <w:bottom w:val="single" w:sz="4" w:space="0" w:color="0051BA"/>
            </w:tcBorders>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GSModelGeometry</w:t>
            </w:r>
          </w:p>
        </w:tc>
        <w:tc>
          <w:tcPr>
            <w:tcW w:w="0" w:type="auto"/>
          </w:tcPr>
          <w:p w:rsidR="006D2485" w:rsidRPr="00C20459" w:rsidRDefault="006D2485" w:rsidP="00717523">
            <w:pPr>
              <w:pStyle w:val="BodyText"/>
              <w:ind w:left="0"/>
              <w:jc w:val="center"/>
            </w:pPr>
            <w:r w:rsidRPr="00C20459">
              <w:t>300</w:t>
            </w:r>
          </w:p>
        </w:tc>
        <w:tc>
          <w:tcPr>
            <w:tcW w:w="0" w:type="auto"/>
          </w:tcPr>
          <w:p w:rsidR="006D2485" w:rsidRPr="00C20459" w:rsidRDefault="006D2485" w:rsidP="00717523">
            <w:pPr>
              <w:pStyle w:val="BodyText"/>
              <w:ind w:left="0"/>
              <w:jc w:val="center"/>
            </w:pPr>
            <w:r w:rsidRPr="00C20459">
              <w:t>√</w:t>
            </w:r>
          </w:p>
        </w:tc>
        <w:tc>
          <w:tcPr>
            <w:tcW w:w="0" w:type="auto"/>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GSModelTexture</w:t>
            </w:r>
          </w:p>
        </w:tc>
        <w:tc>
          <w:tcPr>
            <w:tcW w:w="0" w:type="auto"/>
          </w:tcPr>
          <w:p w:rsidR="006D2485" w:rsidRPr="00C20459" w:rsidRDefault="006D2485" w:rsidP="00717523">
            <w:pPr>
              <w:pStyle w:val="BodyText"/>
              <w:ind w:left="0"/>
              <w:jc w:val="center"/>
            </w:pPr>
            <w:r w:rsidRPr="00C20459">
              <w:t>301</w:t>
            </w:r>
          </w:p>
        </w:tc>
        <w:tc>
          <w:tcPr>
            <w:tcW w:w="0" w:type="auto"/>
          </w:tcPr>
          <w:p w:rsidR="006D2485" w:rsidRPr="00C20459" w:rsidRDefault="006D2485" w:rsidP="00717523">
            <w:pPr>
              <w:pStyle w:val="BodyText"/>
              <w:ind w:left="0"/>
              <w:jc w:val="center"/>
            </w:pPr>
            <w:r w:rsidRPr="00C20459">
              <w:t>√</w:t>
            </w:r>
          </w:p>
        </w:tc>
        <w:tc>
          <w:tcPr>
            <w:tcW w:w="0" w:type="auto"/>
            <w:tcBorders>
              <w:bottom w:val="single" w:sz="4" w:space="0" w:color="0051BA"/>
            </w:tcBorders>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GSModelSignature</w:t>
            </w:r>
          </w:p>
        </w:tc>
        <w:tc>
          <w:tcPr>
            <w:tcW w:w="0" w:type="auto"/>
          </w:tcPr>
          <w:p w:rsidR="006D2485" w:rsidRPr="00C20459" w:rsidRDefault="006D2485" w:rsidP="00717523">
            <w:pPr>
              <w:pStyle w:val="BodyText"/>
              <w:ind w:left="0"/>
              <w:jc w:val="center"/>
            </w:pPr>
            <w:r w:rsidRPr="00C20459">
              <w:t>302</w:t>
            </w:r>
          </w:p>
        </w:tc>
        <w:tc>
          <w:tcPr>
            <w:tcW w:w="0" w:type="auto"/>
          </w:tcPr>
          <w:p w:rsidR="006D2485" w:rsidRPr="00C20459" w:rsidRDefault="006D2485" w:rsidP="00717523">
            <w:pPr>
              <w:pStyle w:val="BodyText"/>
              <w:ind w:left="0"/>
              <w:jc w:val="center"/>
            </w:pPr>
            <w:r w:rsidRPr="00C20459">
              <w:t>√</w:t>
            </w:r>
          </w:p>
        </w:tc>
        <w:tc>
          <w:tcPr>
            <w:tcW w:w="0" w:type="auto"/>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GSModelDescriptor</w:t>
            </w:r>
          </w:p>
        </w:tc>
        <w:tc>
          <w:tcPr>
            <w:tcW w:w="0" w:type="auto"/>
          </w:tcPr>
          <w:p w:rsidR="006D2485" w:rsidRPr="00C20459" w:rsidRDefault="006D2485" w:rsidP="00717523">
            <w:pPr>
              <w:pStyle w:val="BodyText"/>
              <w:ind w:left="0"/>
              <w:jc w:val="center"/>
            </w:pPr>
            <w:r w:rsidRPr="00C20459">
              <w:t>303</w:t>
            </w:r>
          </w:p>
        </w:tc>
        <w:tc>
          <w:tcPr>
            <w:tcW w:w="0" w:type="auto"/>
            <w:tcBorders>
              <w:bottom w:val="single" w:sz="4" w:space="0" w:color="0051BA"/>
            </w:tcBorders>
          </w:tcPr>
          <w:p w:rsidR="006D2485" w:rsidRPr="00C20459" w:rsidRDefault="006D2485" w:rsidP="00717523">
            <w:pPr>
              <w:pStyle w:val="BodyText"/>
              <w:ind w:left="0"/>
              <w:jc w:val="center"/>
            </w:pPr>
            <w:r w:rsidRPr="00C20459">
              <w:t>√</w:t>
            </w:r>
          </w:p>
        </w:tc>
        <w:tc>
          <w:tcPr>
            <w:tcW w:w="0" w:type="auto"/>
            <w:tcBorders>
              <w:bottom w:val="single" w:sz="4" w:space="0" w:color="0051BA"/>
            </w:tcBorders>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GSModelMaterial</w:t>
            </w:r>
          </w:p>
        </w:tc>
        <w:tc>
          <w:tcPr>
            <w:tcW w:w="0" w:type="auto"/>
          </w:tcPr>
          <w:p w:rsidR="006D2485" w:rsidRPr="00C20459" w:rsidRDefault="006D2485" w:rsidP="00717523">
            <w:pPr>
              <w:pStyle w:val="BodyText"/>
              <w:ind w:left="0"/>
              <w:jc w:val="center"/>
            </w:pPr>
            <w:r w:rsidRPr="00C20459">
              <w:t>304</w:t>
            </w:r>
          </w:p>
        </w:tc>
        <w:tc>
          <w:tcPr>
            <w:tcW w:w="0" w:type="auto"/>
            <w:tcBorders>
              <w:bottom w:val="single" w:sz="4" w:space="0" w:color="0051BA"/>
            </w:tcBorders>
            <w:shd w:val="clear" w:color="auto" w:fill="auto"/>
          </w:tcPr>
          <w:p w:rsidR="006D2485" w:rsidRPr="00C20459" w:rsidRDefault="006D2485" w:rsidP="00717523">
            <w:pPr>
              <w:pStyle w:val="BodyText"/>
              <w:ind w:left="0"/>
              <w:jc w:val="center"/>
            </w:pPr>
          </w:p>
        </w:tc>
        <w:tc>
          <w:tcPr>
            <w:tcW w:w="0" w:type="auto"/>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GSModelInteriorGeometry</w:t>
            </w:r>
          </w:p>
        </w:tc>
        <w:tc>
          <w:tcPr>
            <w:tcW w:w="0" w:type="auto"/>
          </w:tcPr>
          <w:p w:rsidR="006D2485" w:rsidRPr="00C20459" w:rsidRDefault="006D2485" w:rsidP="00717523">
            <w:pPr>
              <w:pStyle w:val="BodyText"/>
              <w:ind w:left="0"/>
              <w:jc w:val="center"/>
            </w:pPr>
            <w:r w:rsidRPr="00C20459">
              <w:t>305</w:t>
            </w:r>
          </w:p>
        </w:tc>
        <w:tc>
          <w:tcPr>
            <w:tcW w:w="0" w:type="auto"/>
            <w:tcBorders>
              <w:bottom w:val="single" w:sz="4" w:space="0" w:color="0051BA"/>
            </w:tcBorders>
            <w:shd w:val="clear" w:color="auto" w:fill="auto"/>
          </w:tcPr>
          <w:p w:rsidR="006D2485" w:rsidRPr="00C20459" w:rsidRDefault="006D2485" w:rsidP="00717523">
            <w:pPr>
              <w:pStyle w:val="BodyText"/>
              <w:ind w:left="0"/>
              <w:jc w:val="center"/>
            </w:pPr>
          </w:p>
        </w:tc>
        <w:tc>
          <w:tcPr>
            <w:tcW w:w="0" w:type="auto"/>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GSModelInteriorTexture</w:t>
            </w:r>
          </w:p>
        </w:tc>
        <w:tc>
          <w:tcPr>
            <w:tcW w:w="0" w:type="auto"/>
          </w:tcPr>
          <w:p w:rsidR="006D2485" w:rsidRPr="00C20459" w:rsidRDefault="006D2485" w:rsidP="00717523">
            <w:pPr>
              <w:pStyle w:val="BodyText"/>
              <w:ind w:left="0"/>
              <w:jc w:val="center"/>
            </w:pPr>
            <w:r w:rsidRPr="00C20459">
              <w:t>306</w:t>
            </w:r>
          </w:p>
        </w:tc>
        <w:tc>
          <w:tcPr>
            <w:tcW w:w="0" w:type="auto"/>
            <w:tcBorders>
              <w:bottom w:val="single" w:sz="4" w:space="0" w:color="0051BA"/>
            </w:tcBorders>
            <w:shd w:val="clear" w:color="auto" w:fill="auto"/>
          </w:tcPr>
          <w:p w:rsidR="006D2485" w:rsidRPr="00C20459" w:rsidRDefault="006D2485" w:rsidP="00717523">
            <w:pPr>
              <w:pStyle w:val="BodyText"/>
              <w:ind w:left="0"/>
              <w:jc w:val="center"/>
            </w:pPr>
          </w:p>
        </w:tc>
        <w:tc>
          <w:tcPr>
            <w:tcW w:w="0" w:type="auto"/>
            <w:tcBorders>
              <w:bottom w:val="single" w:sz="4" w:space="0" w:color="0051BA"/>
            </w:tcBorders>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GSModelInteriorDescriptor</w:t>
            </w:r>
          </w:p>
        </w:tc>
        <w:tc>
          <w:tcPr>
            <w:tcW w:w="0" w:type="auto"/>
          </w:tcPr>
          <w:p w:rsidR="006D2485" w:rsidRPr="00C20459" w:rsidRDefault="006D2485" w:rsidP="00717523">
            <w:pPr>
              <w:pStyle w:val="BodyText"/>
              <w:ind w:left="0"/>
              <w:jc w:val="center"/>
            </w:pPr>
            <w:r w:rsidRPr="00C20459">
              <w:t>307</w:t>
            </w:r>
          </w:p>
        </w:tc>
        <w:tc>
          <w:tcPr>
            <w:tcW w:w="0" w:type="auto"/>
            <w:tcBorders>
              <w:bottom w:val="single" w:sz="4" w:space="0" w:color="0051BA"/>
            </w:tcBorders>
            <w:shd w:val="clear" w:color="auto" w:fill="auto"/>
          </w:tcPr>
          <w:p w:rsidR="006D2485" w:rsidRPr="00C20459" w:rsidRDefault="006D2485" w:rsidP="00717523">
            <w:pPr>
              <w:pStyle w:val="BodyText"/>
              <w:ind w:left="0"/>
              <w:jc w:val="center"/>
            </w:pPr>
          </w:p>
        </w:tc>
        <w:tc>
          <w:tcPr>
            <w:tcW w:w="0" w:type="auto"/>
            <w:tcBorders>
              <w:bottom w:val="single" w:sz="4" w:space="0" w:color="0051BA"/>
            </w:tcBorders>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GSModelInteriorMaterial</w:t>
            </w:r>
          </w:p>
        </w:tc>
        <w:tc>
          <w:tcPr>
            <w:tcW w:w="0" w:type="auto"/>
          </w:tcPr>
          <w:p w:rsidR="006D2485" w:rsidRPr="00C20459" w:rsidRDefault="006D2485" w:rsidP="00717523">
            <w:pPr>
              <w:pStyle w:val="BodyText"/>
              <w:ind w:left="0"/>
              <w:jc w:val="center"/>
            </w:pPr>
            <w:r w:rsidRPr="00C20459">
              <w:t>308</w:t>
            </w:r>
          </w:p>
        </w:tc>
        <w:tc>
          <w:tcPr>
            <w:tcW w:w="0" w:type="auto"/>
            <w:tcBorders>
              <w:bottom w:val="single" w:sz="4" w:space="0" w:color="0051BA"/>
            </w:tcBorders>
            <w:shd w:val="clear" w:color="auto" w:fill="auto"/>
          </w:tcPr>
          <w:p w:rsidR="006D2485" w:rsidRPr="00C20459" w:rsidRDefault="006D2485" w:rsidP="00717523">
            <w:pPr>
              <w:pStyle w:val="BodyText"/>
              <w:ind w:left="0"/>
              <w:jc w:val="center"/>
            </w:pPr>
          </w:p>
        </w:tc>
        <w:tc>
          <w:tcPr>
            <w:tcW w:w="0" w:type="auto"/>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GSModelCMT</w:t>
            </w:r>
          </w:p>
        </w:tc>
        <w:tc>
          <w:tcPr>
            <w:tcW w:w="0" w:type="auto"/>
          </w:tcPr>
          <w:p w:rsidR="006D2485" w:rsidRPr="00C20459" w:rsidRDefault="006D2485" w:rsidP="00717523">
            <w:pPr>
              <w:pStyle w:val="BodyText"/>
              <w:ind w:left="0"/>
              <w:jc w:val="center"/>
            </w:pPr>
            <w:r w:rsidRPr="00C20459">
              <w:t>309</w:t>
            </w:r>
          </w:p>
        </w:tc>
        <w:tc>
          <w:tcPr>
            <w:tcW w:w="0" w:type="auto"/>
            <w:tcBorders>
              <w:bottom w:val="single" w:sz="4" w:space="0" w:color="0051BA"/>
            </w:tcBorders>
            <w:shd w:val="clear" w:color="auto" w:fill="auto"/>
          </w:tcPr>
          <w:p w:rsidR="006D2485" w:rsidRPr="00C20459" w:rsidRDefault="006D2485" w:rsidP="00717523">
            <w:pPr>
              <w:pStyle w:val="BodyText"/>
              <w:ind w:left="0"/>
              <w:jc w:val="center"/>
            </w:pP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T2DModelGeometry</w:t>
            </w:r>
          </w:p>
        </w:tc>
        <w:tc>
          <w:tcPr>
            <w:tcW w:w="0" w:type="auto"/>
          </w:tcPr>
          <w:p w:rsidR="006D2485" w:rsidRPr="00C20459" w:rsidRDefault="006D2485" w:rsidP="00717523">
            <w:pPr>
              <w:pStyle w:val="BodyText"/>
              <w:ind w:left="0"/>
              <w:jc w:val="center"/>
            </w:pPr>
            <w:r w:rsidRPr="00C20459">
              <w:t>310</w:t>
            </w:r>
          </w:p>
        </w:tc>
        <w:tc>
          <w:tcPr>
            <w:tcW w:w="0" w:type="auto"/>
            <w:shd w:val="clear" w:color="auto" w:fill="auto"/>
          </w:tcPr>
          <w:p w:rsidR="006D2485" w:rsidRPr="00C20459" w:rsidRDefault="006D2485" w:rsidP="00717523">
            <w:pPr>
              <w:pStyle w:val="BodyText"/>
              <w:ind w:left="0"/>
              <w:jc w:val="center"/>
            </w:pPr>
          </w:p>
        </w:tc>
        <w:tc>
          <w:tcPr>
            <w:tcW w:w="0" w:type="auto"/>
          </w:tcPr>
          <w:p w:rsidR="006D2485" w:rsidRPr="00C20459" w:rsidRDefault="006D2485" w:rsidP="00717523">
            <w:pPr>
              <w:pStyle w:val="BodyText"/>
              <w:ind w:left="0"/>
              <w:jc w:val="center"/>
            </w:pPr>
            <w:r w:rsidRPr="00C20459">
              <w:t>√</w:t>
            </w:r>
          </w:p>
        </w:tc>
      </w:tr>
      <w:tr w:rsidR="000725A3" w:rsidRPr="00C20459" w:rsidTr="00717523">
        <w:trPr>
          <w:jc w:val="center"/>
        </w:trPr>
        <w:tc>
          <w:tcPr>
            <w:tcW w:w="0" w:type="auto"/>
          </w:tcPr>
          <w:p w:rsidR="000725A3" w:rsidRPr="000725A3" w:rsidRDefault="000725A3" w:rsidP="00717523">
            <w:pPr>
              <w:pStyle w:val="BodyText"/>
              <w:ind w:left="0"/>
              <w:jc w:val="left"/>
              <w:rPr>
                <w:szCs w:val="24"/>
              </w:rPr>
            </w:pPr>
            <w:r w:rsidRPr="000725A3">
              <w:rPr>
                <w:szCs w:val="24"/>
              </w:rPr>
              <w:t>GSModelInteriorCMT</w:t>
            </w:r>
            <w:r w:rsidRPr="000725A3">
              <w:rPr>
                <w:rStyle w:val="CommentReference"/>
                <w:sz w:val="24"/>
                <w:szCs w:val="24"/>
              </w:rPr>
              <w:commentReference w:id="89"/>
            </w:r>
          </w:p>
        </w:tc>
        <w:tc>
          <w:tcPr>
            <w:tcW w:w="0" w:type="auto"/>
          </w:tcPr>
          <w:p w:rsidR="000725A3" w:rsidRPr="00C20459" w:rsidRDefault="000725A3" w:rsidP="00717523">
            <w:pPr>
              <w:pStyle w:val="BodyText"/>
              <w:ind w:left="0"/>
              <w:jc w:val="center"/>
            </w:pPr>
            <w:r>
              <w:t>311</w:t>
            </w:r>
          </w:p>
        </w:tc>
        <w:tc>
          <w:tcPr>
            <w:tcW w:w="0" w:type="auto"/>
            <w:shd w:val="clear" w:color="auto" w:fill="auto"/>
          </w:tcPr>
          <w:p w:rsidR="000725A3" w:rsidRPr="00C20459" w:rsidRDefault="000725A3" w:rsidP="00717523">
            <w:pPr>
              <w:pStyle w:val="BodyText"/>
              <w:ind w:left="0"/>
              <w:jc w:val="center"/>
            </w:pPr>
          </w:p>
        </w:tc>
        <w:tc>
          <w:tcPr>
            <w:tcW w:w="0" w:type="auto"/>
          </w:tcPr>
          <w:p w:rsidR="000725A3" w:rsidRPr="00C20459" w:rsidRDefault="000725A3" w:rsidP="00717523">
            <w:pPr>
              <w:pStyle w:val="BodyText"/>
              <w:ind w:left="0"/>
              <w:jc w:val="center"/>
            </w:pPr>
            <w:r w:rsidRPr="00C20459">
              <w:t>√</w:t>
            </w:r>
          </w:p>
        </w:tc>
      </w:tr>
      <w:tr w:rsidR="00A41909" w:rsidRPr="00C20459" w:rsidTr="00717523">
        <w:trPr>
          <w:jc w:val="center"/>
        </w:trPr>
        <w:tc>
          <w:tcPr>
            <w:tcW w:w="0" w:type="auto"/>
          </w:tcPr>
          <w:p w:rsidR="00A41909" w:rsidRPr="000725A3" w:rsidRDefault="00A41909" w:rsidP="00717523">
            <w:pPr>
              <w:pStyle w:val="BodyText"/>
              <w:ind w:left="0"/>
              <w:jc w:val="left"/>
              <w:rPr>
                <w:szCs w:val="24"/>
              </w:rPr>
            </w:pPr>
            <w:r w:rsidRPr="000725A3">
              <w:rPr>
                <w:szCs w:val="24"/>
              </w:rPr>
              <w:t>T2DModelCMT</w:t>
            </w:r>
          </w:p>
        </w:tc>
        <w:tc>
          <w:tcPr>
            <w:tcW w:w="0" w:type="auto"/>
          </w:tcPr>
          <w:p w:rsidR="00A41909" w:rsidRPr="00C20459" w:rsidRDefault="00A41909" w:rsidP="00717523">
            <w:pPr>
              <w:pStyle w:val="BodyText"/>
              <w:ind w:left="0"/>
              <w:jc w:val="center"/>
            </w:pPr>
            <w:r>
              <w:t>312</w:t>
            </w:r>
          </w:p>
        </w:tc>
        <w:tc>
          <w:tcPr>
            <w:tcW w:w="0" w:type="auto"/>
            <w:shd w:val="clear" w:color="auto" w:fill="auto"/>
          </w:tcPr>
          <w:p w:rsidR="00A41909" w:rsidRPr="00C20459" w:rsidRDefault="00A41909" w:rsidP="00717523">
            <w:pPr>
              <w:pStyle w:val="BodyText"/>
              <w:ind w:left="0"/>
              <w:jc w:val="center"/>
            </w:pPr>
          </w:p>
        </w:tc>
        <w:tc>
          <w:tcPr>
            <w:tcW w:w="0" w:type="auto"/>
          </w:tcPr>
          <w:p w:rsidR="00A41909" w:rsidRPr="00C20459" w:rsidRDefault="00A41909" w:rsidP="00717523">
            <w:pPr>
              <w:pStyle w:val="BodyText"/>
              <w:ind w:left="0"/>
              <w:jc w:val="center"/>
            </w:pPr>
            <w:commentRangeStart w:id="90"/>
            <w:r w:rsidRPr="00C20459">
              <w:t>√</w:t>
            </w:r>
            <w:commentRangeEnd w:id="90"/>
            <w:r w:rsidR="000725A3">
              <w:rPr>
                <w:rStyle w:val="CommentReference"/>
                <w:color w:val="000000"/>
              </w:rPr>
              <w:commentReference w:id="90"/>
            </w:r>
          </w:p>
        </w:tc>
      </w:tr>
      <w:tr w:rsidR="006D2485" w:rsidRPr="00C20459" w:rsidTr="00717523">
        <w:trPr>
          <w:jc w:val="center"/>
          <w:hidden/>
        </w:trPr>
        <w:tc>
          <w:tcPr>
            <w:tcW w:w="0" w:type="auto"/>
          </w:tcPr>
          <w:p w:rsidR="006D2485" w:rsidRPr="00C20459" w:rsidRDefault="006D2485" w:rsidP="00717523">
            <w:pPr>
              <w:pStyle w:val="BodyText"/>
              <w:ind w:left="0"/>
              <w:jc w:val="left"/>
              <w:rPr>
                <w:vanish/>
              </w:rPr>
            </w:pPr>
            <w:r w:rsidRPr="00C20459">
              <w:rPr>
                <w:vanish/>
              </w:rPr>
              <w:t>T3DModelGeometry</w:t>
            </w:r>
          </w:p>
        </w:tc>
        <w:tc>
          <w:tcPr>
            <w:tcW w:w="0" w:type="auto"/>
          </w:tcPr>
          <w:p w:rsidR="006D2485" w:rsidRPr="00C20459" w:rsidRDefault="006D2485" w:rsidP="00717523">
            <w:pPr>
              <w:pStyle w:val="BodyText"/>
              <w:ind w:left="0"/>
              <w:jc w:val="center"/>
              <w:rPr>
                <w:vanish/>
              </w:rPr>
            </w:pPr>
            <w:r w:rsidRPr="00C20459">
              <w:rPr>
                <w:vanish/>
              </w:rPr>
              <w:t>320</w:t>
            </w:r>
          </w:p>
        </w:tc>
        <w:tc>
          <w:tcPr>
            <w:tcW w:w="0" w:type="auto"/>
            <w:shd w:val="clear" w:color="auto" w:fill="auto"/>
          </w:tcPr>
          <w:p w:rsidR="006D2485" w:rsidRPr="00C20459" w:rsidRDefault="006D2485" w:rsidP="00717523">
            <w:pPr>
              <w:pStyle w:val="BodyText"/>
              <w:ind w:left="0"/>
              <w:jc w:val="center"/>
              <w:rPr>
                <w:vanish/>
              </w:rPr>
            </w:pPr>
          </w:p>
        </w:tc>
        <w:tc>
          <w:tcPr>
            <w:tcW w:w="0" w:type="auto"/>
          </w:tcPr>
          <w:p w:rsidR="006D2485" w:rsidRPr="00C20459" w:rsidRDefault="006D2485" w:rsidP="00717523">
            <w:pPr>
              <w:pStyle w:val="BodyText"/>
              <w:ind w:left="0"/>
              <w:jc w:val="center"/>
              <w:rPr>
                <w:vanish/>
              </w:rPr>
            </w:pPr>
            <w:r w:rsidRPr="00C20459">
              <w:rPr>
                <w:vanish/>
              </w:rPr>
              <w:t>√</w:t>
            </w:r>
          </w:p>
        </w:tc>
      </w:tr>
      <w:tr w:rsidR="006D2485" w:rsidRPr="00C20459" w:rsidTr="00717523">
        <w:trPr>
          <w:jc w:val="center"/>
          <w:hidden/>
        </w:trPr>
        <w:tc>
          <w:tcPr>
            <w:tcW w:w="0" w:type="auto"/>
          </w:tcPr>
          <w:p w:rsidR="006D2485" w:rsidRPr="00C20459" w:rsidRDefault="006D2485" w:rsidP="00717523">
            <w:pPr>
              <w:pStyle w:val="BodyText"/>
              <w:ind w:left="0"/>
              <w:jc w:val="left"/>
              <w:rPr>
                <w:vanish/>
              </w:rPr>
            </w:pPr>
            <w:r w:rsidRPr="00C20459">
              <w:rPr>
                <w:vanish/>
              </w:rPr>
              <w:t>T3DModelTexture</w:t>
            </w:r>
          </w:p>
        </w:tc>
        <w:tc>
          <w:tcPr>
            <w:tcW w:w="0" w:type="auto"/>
          </w:tcPr>
          <w:p w:rsidR="006D2485" w:rsidRPr="00C20459" w:rsidRDefault="006D2485" w:rsidP="00717523">
            <w:pPr>
              <w:pStyle w:val="BodyText"/>
              <w:ind w:left="0"/>
              <w:jc w:val="center"/>
              <w:rPr>
                <w:vanish/>
              </w:rPr>
            </w:pPr>
            <w:r w:rsidRPr="00C20459">
              <w:rPr>
                <w:vanish/>
              </w:rPr>
              <w:t>321</w:t>
            </w:r>
          </w:p>
        </w:tc>
        <w:tc>
          <w:tcPr>
            <w:tcW w:w="0" w:type="auto"/>
            <w:shd w:val="clear" w:color="auto" w:fill="auto"/>
          </w:tcPr>
          <w:p w:rsidR="006D2485" w:rsidRPr="00C20459" w:rsidRDefault="006D2485" w:rsidP="00717523">
            <w:pPr>
              <w:pStyle w:val="BodyText"/>
              <w:ind w:left="0"/>
              <w:jc w:val="center"/>
              <w:rPr>
                <w:vanish/>
              </w:rPr>
            </w:pPr>
          </w:p>
        </w:tc>
        <w:tc>
          <w:tcPr>
            <w:tcW w:w="0" w:type="auto"/>
          </w:tcPr>
          <w:p w:rsidR="006D2485" w:rsidRPr="00C20459" w:rsidRDefault="006D2485" w:rsidP="00717523">
            <w:pPr>
              <w:pStyle w:val="BodyText"/>
              <w:ind w:left="0"/>
              <w:jc w:val="center"/>
              <w:rPr>
                <w:vanish/>
              </w:rPr>
            </w:pPr>
            <w:r w:rsidRPr="00C20459">
              <w:rPr>
                <w:vanish/>
              </w:rPr>
              <w:t>√</w:t>
            </w:r>
          </w:p>
        </w:tc>
      </w:tr>
      <w:tr w:rsidR="006D2485" w:rsidRPr="00C20459" w:rsidTr="00717523">
        <w:trPr>
          <w:jc w:val="center"/>
          <w:hidden/>
        </w:trPr>
        <w:tc>
          <w:tcPr>
            <w:tcW w:w="0" w:type="auto"/>
          </w:tcPr>
          <w:p w:rsidR="006D2485" w:rsidRPr="00C20459" w:rsidRDefault="006D2485" w:rsidP="00717523">
            <w:pPr>
              <w:pStyle w:val="BodyText"/>
              <w:ind w:left="0"/>
              <w:jc w:val="left"/>
              <w:rPr>
                <w:vanish/>
              </w:rPr>
            </w:pPr>
            <w:r w:rsidRPr="00C20459">
              <w:rPr>
                <w:vanish/>
              </w:rPr>
              <w:t>T3DModelMaterial</w:t>
            </w:r>
          </w:p>
        </w:tc>
        <w:tc>
          <w:tcPr>
            <w:tcW w:w="0" w:type="auto"/>
          </w:tcPr>
          <w:p w:rsidR="006D2485" w:rsidRPr="00C20459" w:rsidRDefault="006D2485" w:rsidP="00717523">
            <w:pPr>
              <w:pStyle w:val="BodyText"/>
              <w:ind w:left="0"/>
              <w:jc w:val="center"/>
              <w:rPr>
                <w:vanish/>
              </w:rPr>
            </w:pPr>
            <w:r w:rsidRPr="00C20459">
              <w:rPr>
                <w:vanish/>
              </w:rPr>
              <w:t>322</w:t>
            </w:r>
          </w:p>
        </w:tc>
        <w:tc>
          <w:tcPr>
            <w:tcW w:w="0" w:type="auto"/>
            <w:shd w:val="clear" w:color="auto" w:fill="auto"/>
          </w:tcPr>
          <w:p w:rsidR="006D2485" w:rsidRPr="00C20459" w:rsidRDefault="006D2485" w:rsidP="00717523">
            <w:pPr>
              <w:pStyle w:val="BodyText"/>
              <w:ind w:left="0"/>
              <w:jc w:val="center"/>
              <w:rPr>
                <w:vanish/>
              </w:rPr>
            </w:pPr>
          </w:p>
        </w:tc>
        <w:tc>
          <w:tcPr>
            <w:tcW w:w="0" w:type="auto"/>
          </w:tcPr>
          <w:p w:rsidR="006D2485" w:rsidRPr="00C20459" w:rsidRDefault="006D2485" w:rsidP="00717523">
            <w:pPr>
              <w:pStyle w:val="BodyText"/>
              <w:ind w:left="0"/>
              <w:jc w:val="center"/>
              <w:rPr>
                <w:vanish/>
              </w:rPr>
            </w:pPr>
            <w:r w:rsidRPr="00C20459">
              <w:rPr>
                <w:vanish/>
              </w:rPr>
              <w:t>√</w:t>
            </w:r>
          </w:p>
        </w:tc>
      </w:tr>
      <w:tr w:rsidR="006D2485" w:rsidRPr="00C20459" w:rsidTr="00717523">
        <w:trPr>
          <w:jc w:val="center"/>
          <w:hidden/>
        </w:trPr>
        <w:tc>
          <w:tcPr>
            <w:tcW w:w="0" w:type="auto"/>
          </w:tcPr>
          <w:p w:rsidR="006D2485" w:rsidRPr="00C20459" w:rsidRDefault="006D2485" w:rsidP="00717523">
            <w:pPr>
              <w:pStyle w:val="BodyText"/>
              <w:ind w:left="0"/>
              <w:jc w:val="left"/>
              <w:rPr>
                <w:vanish/>
              </w:rPr>
            </w:pPr>
            <w:r w:rsidRPr="00C20459">
              <w:rPr>
                <w:vanish/>
              </w:rPr>
              <w:t>T3DModelInteriorGeometry</w:t>
            </w:r>
          </w:p>
        </w:tc>
        <w:tc>
          <w:tcPr>
            <w:tcW w:w="0" w:type="auto"/>
          </w:tcPr>
          <w:p w:rsidR="006D2485" w:rsidRPr="00C20459" w:rsidRDefault="006D2485" w:rsidP="00717523">
            <w:pPr>
              <w:pStyle w:val="BodyText"/>
              <w:ind w:left="0"/>
              <w:jc w:val="center"/>
              <w:rPr>
                <w:vanish/>
              </w:rPr>
            </w:pPr>
            <w:r w:rsidRPr="00C20459">
              <w:rPr>
                <w:vanish/>
              </w:rPr>
              <w:t>323</w:t>
            </w:r>
          </w:p>
        </w:tc>
        <w:tc>
          <w:tcPr>
            <w:tcW w:w="0" w:type="auto"/>
            <w:shd w:val="clear" w:color="auto" w:fill="auto"/>
          </w:tcPr>
          <w:p w:rsidR="006D2485" w:rsidRPr="00C20459" w:rsidRDefault="006D2485" w:rsidP="00717523">
            <w:pPr>
              <w:pStyle w:val="BodyText"/>
              <w:ind w:left="0"/>
              <w:jc w:val="center"/>
              <w:rPr>
                <w:vanish/>
              </w:rPr>
            </w:pPr>
          </w:p>
        </w:tc>
        <w:tc>
          <w:tcPr>
            <w:tcW w:w="0" w:type="auto"/>
          </w:tcPr>
          <w:p w:rsidR="006D2485" w:rsidRPr="00C20459" w:rsidRDefault="006D2485" w:rsidP="00717523">
            <w:pPr>
              <w:pStyle w:val="BodyText"/>
              <w:ind w:left="0"/>
              <w:jc w:val="center"/>
              <w:rPr>
                <w:vanish/>
              </w:rPr>
            </w:pPr>
            <w:r w:rsidRPr="00C20459">
              <w:rPr>
                <w:vanish/>
              </w:rPr>
              <w:t>√</w:t>
            </w:r>
          </w:p>
        </w:tc>
      </w:tr>
      <w:tr w:rsidR="006D2485" w:rsidRPr="00C20459" w:rsidTr="00717523">
        <w:trPr>
          <w:jc w:val="center"/>
          <w:hidden/>
        </w:trPr>
        <w:tc>
          <w:tcPr>
            <w:tcW w:w="0" w:type="auto"/>
          </w:tcPr>
          <w:p w:rsidR="006D2485" w:rsidRPr="00C20459" w:rsidRDefault="006D2485" w:rsidP="00717523">
            <w:pPr>
              <w:pStyle w:val="BodyText"/>
              <w:ind w:left="0"/>
              <w:jc w:val="left"/>
              <w:rPr>
                <w:vanish/>
              </w:rPr>
            </w:pPr>
            <w:r w:rsidRPr="00C20459">
              <w:rPr>
                <w:vanish/>
              </w:rPr>
              <w:t>T3DModelInteriorTexture</w:t>
            </w:r>
          </w:p>
        </w:tc>
        <w:tc>
          <w:tcPr>
            <w:tcW w:w="0" w:type="auto"/>
          </w:tcPr>
          <w:p w:rsidR="006D2485" w:rsidRPr="00C20459" w:rsidRDefault="006D2485" w:rsidP="00717523">
            <w:pPr>
              <w:pStyle w:val="BodyText"/>
              <w:ind w:left="0"/>
              <w:jc w:val="center"/>
              <w:rPr>
                <w:vanish/>
              </w:rPr>
            </w:pPr>
            <w:r w:rsidRPr="00C20459">
              <w:rPr>
                <w:vanish/>
              </w:rPr>
              <w:t>324</w:t>
            </w:r>
          </w:p>
        </w:tc>
        <w:tc>
          <w:tcPr>
            <w:tcW w:w="0" w:type="auto"/>
            <w:shd w:val="clear" w:color="auto" w:fill="auto"/>
          </w:tcPr>
          <w:p w:rsidR="006D2485" w:rsidRPr="00C20459" w:rsidRDefault="006D2485" w:rsidP="00717523">
            <w:pPr>
              <w:pStyle w:val="BodyText"/>
              <w:ind w:left="0"/>
              <w:jc w:val="center"/>
              <w:rPr>
                <w:vanish/>
              </w:rPr>
            </w:pPr>
          </w:p>
        </w:tc>
        <w:tc>
          <w:tcPr>
            <w:tcW w:w="0" w:type="auto"/>
          </w:tcPr>
          <w:p w:rsidR="006D2485" w:rsidRPr="00C20459" w:rsidRDefault="006D2485" w:rsidP="00717523">
            <w:pPr>
              <w:pStyle w:val="BodyText"/>
              <w:ind w:left="0"/>
              <w:jc w:val="center"/>
              <w:rPr>
                <w:vanish/>
              </w:rPr>
            </w:pPr>
            <w:r w:rsidRPr="00C20459">
              <w:rPr>
                <w:vanish/>
              </w:rPr>
              <w:t>√</w:t>
            </w:r>
          </w:p>
        </w:tc>
      </w:tr>
      <w:tr w:rsidR="006D2485" w:rsidRPr="00C20459" w:rsidTr="00717523">
        <w:trPr>
          <w:jc w:val="center"/>
          <w:hidden/>
        </w:trPr>
        <w:tc>
          <w:tcPr>
            <w:tcW w:w="0" w:type="auto"/>
          </w:tcPr>
          <w:p w:rsidR="006D2485" w:rsidRPr="00C20459" w:rsidRDefault="006D2485" w:rsidP="00717523">
            <w:pPr>
              <w:pStyle w:val="BodyText"/>
              <w:ind w:left="0"/>
              <w:jc w:val="left"/>
              <w:rPr>
                <w:vanish/>
              </w:rPr>
            </w:pPr>
            <w:r w:rsidRPr="00C20459">
              <w:rPr>
                <w:vanish/>
              </w:rPr>
              <w:t>T3DModelInteriorMaterial</w:t>
            </w:r>
          </w:p>
        </w:tc>
        <w:tc>
          <w:tcPr>
            <w:tcW w:w="0" w:type="auto"/>
          </w:tcPr>
          <w:p w:rsidR="006D2485" w:rsidRPr="00C20459" w:rsidRDefault="006D2485" w:rsidP="00717523">
            <w:pPr>
              <w:pStyle w:val="BodyText"/>
              <w:ind w:left="0"/>
              <w:jc w:val="center"/>
              <w:rPr>
                <w:vanish/>
              </w:rPr>
            </w:pPr>
            <w:r w:rsidRPr="00C20459">
              <w:rPr>
                <w:vanish/>
              </w:rPr>
              <w:t>325</w:t>
            </w:r>
          </w:p>
        </w:tc>
        <w:tc>
          <w:tcPr>
            <w:tcW w:w="0" w:type="auto"/>
            <w:shd w:val="clear" w:color="auto" w:fill="auto"/>
          </w:tcPr>
          <w:p w:rsidR="006D2485" w:rsidRPr="00C20459" w:rsidRDefault="006D2485" w:rsidP="00717523">
            <w:pPr>
              <w:pStyle w:val="BodyText"/>
              <w:ind w:left="0"/>
              <w:jc w:val="center"/>
              <w:rPr>
                <w:vanish/>
              </w:rPr>
            </w:pPr>
          </w:p>
        </w:tc>
        <w:tc>
          <w:tcPr>
            <w:tcW w:w="0" w:type="auto"/>
          </w:tcPr>
          <w:p w:rsidR="006D2485" w:rsidRPr="00C20459" w:rsidRDefault="006D2485" w:rsidP="00717523">
            <w:pPr>
              <w:pStyle w:val="BodyText"/>
              <w:ind w:left="0"/>
              <w:jc w:val="center"/>
              <w:rPr>
                <w:vanish/>
              </w:rPr>
            </w:pPr>
            <w:r w:rsidRPr="00C20459">
              <w:rPr>
                <w:vanish/>
              </w:rPr>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NavData</w:t>
            </w:r>
          </w:p>
        </w:tc>
        <w:tc>
          <w:tcPr>
            <w:tcW w:w="0" w:type="auto"/>
          </w:tcPr>
          <w:p w:rsidR="006D2485" w:rsidRPr="00C20459" w:rsidRDefault="006D2485" w:rsidP="00717523">
            <w:pPr>
              <w:pStyle w:val="BodyText"/>
              <w:ind w:left="0"/>
              <w:jc w:val="center"/>
            </w:pPr>
            <w:r w:rsidRPr="00C20459">
              <w:t>400</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Navigation</w:t>
            </w:r>
          </w:p>
        </w:tc>
        <w:tc>
          <w:tcPr>
            <w:tcW w:w="0" w:type="auto"/>
          </w:tcPr>
          <w:p w:rsidR="006D2485" w:rsidRPr="00C20459" w:rsidRDefault="006D2485" w:rsidP="00717523">
            <w:pPr>
              <w:pStyle w:val="BodyText"/>
              <w:ind w:left="0"/>
              <w:jc w:val="center"/>
            </w:pPr>
            <w:r w:rsidRPr="00C20459">
              <w:t>401</w:t>
            </w:r>
          </w:p>
        </w:tc>
        <w:tc>
          <w:tcPr>
            <w:tcW w:w="0" w:type="auto"/>
          </w:tcPr>
          <w:p w:rsidR="006D2485" w:rsidRPr="00C20459" w:rsidRDefault="006D2485" w:rsidP="00717523">
            <w:pPr>
              <w:pStyle w:val="BodyText"/>
              <w:ind w:left="0"/>
              <w:jc w:val="center"/>
            </w:pPr>
            <w:r w:rsidRPr="00C20459">
              <w:t>√</w:t>
            </w:r>
          </w:p>
        </w:tc>
        <w:tc>
          <w:tcPr>
            <w:tcW w:w="0" w:type="auto"/>
            <w:tcBorders>
              <w:bottom w:val="single" w:sz="4" w:space="0" w:color="0051BA"/>
            </w:tcBorders>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vMerge w:val="restart"/>
          </w:tcPr>
          <w:p w:rsidR="006D2485" w:rsidRPr="00C20459" w:rsidRDefault="006D2485" w:rsidP="00717523">
            <w:pPr>
              <w:pStyle w:val="BodyText"/>
              <w:keepNext/>
              <w:ind w:left="0"/>
              <w:jc w:val="left"/>
            </w:pPr>
            <w:r w:rsidRPr="00C20459">
              <w:t>GTModelGeometry</w:t>
            </w:r>
          </w:p>
        </w:tc>
        <w:tc>
          <w:tcPr>
            <w:tcW w:w="0" w:type="auto"/>
          </w:tcPr>
          <w:p w:rsidR="006D2485" w:rsidRPr="00C20459" w:rsidRDefault="006D2485" w:rsidP="00717523">
            <w:pPr>
              <w:pStyle w:val="BodyText"/>
              <w:keepNext/>
              <w:ind w:left="0"/>
              <w:jc w:val="center"/>
            </w:pPr>
            <w:r w:rsidRPr="00C20459">
              <w:t>500</w:t>
            </w:r>
          </w:p>
        </w:tc>
        <w:tc>
          <w:tcPr>
            <w:tcW w:w="0" w:type="auto"/>
          </w:tcPr>
          <w:p w:rsidR="006D2485" w:rsidRPr="00C20459" w:rsidRDefault="006D2485" w:rsidP="00717523">
            <w:pPr>
              <w:pStyle w:val="BodyText"/>
              <w:keepNext/>
              <w:ind w:left="0"/>
              <w:jc w:val="center"/>
            </w:pPr>
            <w:r w:rsidRPr="00C20459">
              <w:t>√</w:t>
            </w:r>
          </w:p>
        </w:tc>
        <w:tc>
          <w:tcPr>
            <w:tcW w:w="0" w:type="auto"/>
            <w:tcBorders>
              <w:bottom w:val="single" w:sz="4" w:space="0" w:color="0051BA"/>
            </w:tcBorders>
            <w:shd w:val="clear" w:color="auto" w:fill="auto"/>
          </w:tcPr>
          <w:p w:rsidR="006D2485" w:rsidRPr="00C20459" w:rsidRDefault="006D2485" w:rsidP="00717523">
            <w:pPr>
              <w:pStyle w:val="BodyText"/>
              <w:keepNext/>
              <w:ind w:left="0"/>
              <w:jc w:val="center"/>
            </w:pPr>
            <w:r w:rsidRPr="00C20459">
              <w:t>√</w:t>
            </w:r>
          </w:p>
        </w:tc>
      </w:tr>
      <w:tr w:rsidR="006D2485" w:rsidRPr="00C20459" w:rsidTr="00717523">
        <w:trPr>
          <w:jc w:val="center"/>
        </w:trPr>
        <w:tc>
          <w:tcPr>
            <w:tcW w:w="0" w:type="auto"/>
            <w:vMerge/>
          </w:tcPr>
          <w:p w:rsidR="006D2485" w:rsidRPr="00C20459" w:rsidRDefault="006D2485" w:rsidP="00717523">
            <w:pPr>
              <w:pStyle w:val="BodyText"/>
              <w:keepNext/>
              <w:ind w:left="0"/>
              <w:jc w:val="left"/>
            </w:pPr>
          </w:p>
        </w:tc>
        <w:tc>
          <w:tcPr>
            <w:tcW w:w="0" w:type="auto"/>
          </w:tcPr>
          <w:p w:rsidR="006D2485" w:rsidRPr="00C20459" w:rsidRDefault="006D2485" w:rsidP="00717523">
            <w:pPr>
              <w:pStyle w:val="BodyText"/>
              <w:keepNext/>
              <w:ind w:left="0"/>
              <w:jc w:val="center"/>
            </w:pPr>
            <w:r w:rsidRPr="00C20459">
              <w:t>510</w:t>
            </w:r>
          </w:p>
        </w:tc>
        <w:tc>
          <w:tcPr>
            <w:tcW w:w="0" w:type="auto"/>
            <w:shd w:val="clear" w:color="auto" w:fill="auto"/>
          </w:tcPr>
          <w:p w:rsidR="006D2485" w:rsidRPr="00C20459" w:rsidRDefault="006D2485" w:rsidP="00717523">
            <w:pPr>
              <w:pStyle w:val="BodyText"/>
              <w:keepNext/>
              <w:ind w:left="0"/>
              <w:jc w:val="center"/>
            </w:pPr>
          </w:p>
        </w:tc>
        <w:tc>
          <w:tcPr>
            <w:tcW w:w="0" w:type="auto"/>
            <w:shd w:val="clear" w:color="auto" w:fill="auto"/>
          </w:tcPr>
          <w:p w:rsidR="006D2485" w:rsidRPr="00C20459" w:rsidRDefault="006D2485" w:rsidP="00717523">
            <w:pPr>
              <w:pStyle w:val="BodyText"/>
              <w:keepNext/>
              <w:ind w:left="0"/>
              <w:jc w:val="center"/>
            </w:pPr>
            <w:r w:rsidRPr="00C20459">
              <w:t>√</w:t>
            </w:r>
          </w:p>
        </w:tc>
      </w:tr>
      <w:tr w:rsidR="006D2485" w:rsidRPr="00C20459" w:rsidTr="00717523">
        <w:trPr>
          <w:jc w:val="center"/>
        </w:trPr>
        <w:tc>
          <w:tcPr>
            <w:tcW w:w="0" w:type="auto"/>
            <w:vMerge w:val="restart"/>
          </w:tcPr>
          <w:p w:rsidR="006D2485" w:rsidRPr="00C20459" w:rsidRDefault="006D2485" w:rsidP="00717523">
            <w:pPr>
              <w:pStyle w:val="BodyText"/>
              <w:keepNext/>
              <w:ind w:left="0"/>
              <w:jc w:val="left"/>
            </w:pPr>
            <w:r w:rsidRPr="00C20459">
              <w:t>GTModelTexture</w:t>
            </w:r>
          </w:p>
        </w:tc>
        <w:tc>
          <w:tcPr>
            <w:tcW w:w="0" w:type="auto"/>
          </w:tcPr>
          <w:p w:rsidR="006D2485" w:rsidRPr="00C20459" w:rsidRDefault="006D2485" w:rsidP="00717523">
            <w:pPr>
              <w:pStyle w:val="BodyText"/>
              <w:keepNext/>
              <w:ind w:left="0"/>
              <w:jc w:val="center"/>
            </w:pPr>
            <w:r w:rsidRPr="00C20459">
              <w:t>501</w:t>
            </w:r>
          </w:p>
        </w:tc>
        <w:tc>
          <w:tcPr>
            <w:tcW w:w="0" w:type="auto"/>
          </w:tcPr>
          <w:p w:rsidR="006D2485" w:rsidRPr="00C20459" w:rsidRDefault="006D2485" w:rsidP="00717523">
            <w:pPr>
              <w:pStyle w:val="BodyText"/>
              <w:keepNext/>
              <w:ind w:left="0"/>
              <w:jc w:val="center"/>
            </w:pPr>
            <w:r w:rsidRPr="00C20459">
              <w:t>√</w:t>
            </w:r>
          </w:p>
        </w:tc>
        <w:tc>
          <w:tcPr>
            <w:tcW w:w="0" w:type="auto"/>
            <w:shd w:val="clear" w:color="auto" w:fill="A6A6A6" w:themeFill="background1" w:themeFillShade="A6"/>
          </w:tcPr>
          <w:p w:rsidR="006D2485" w:rsidRPr="00C20459" w:rsidRDefault="006D2485" w:rsidP="00717523">
            <w:pPr>
              <w:pStyle w:val="BodyText"/>
              <w:keepNext/>
              <w:ind w:left="0"/>
              <w:jc w:val="center"/>
            </w:pPr>
          </w:p>
        </w:tc>
      </w:tr>
      <w:tr w:rsidR="006D2485" w:rsidRPr="00C20459" w:rsidTr="00717523">
        <w:trPr>
          <w:jc w:val="center"/>
        </w:trPr>
        <w:tc>
          <w:tcPr>
            <w:tcW w:w="0" w:type="auto"/>
            <w:vMerge/>
          </w:tcPr>
          <w:p w:rsidR="006D2485" w:rsidRPr="00C20459" w:rsidRDefault="006D2485" w:rsidP="00717523">
            <w:pPr>
              <w:pStyle w:val="BodyText"/>
              <w:keepNext/>
              <w:ind w:left="0"/>
              <w:jc w:val="left"/>
            </w:pPr>
          </w:p>
        </w:tc>
        <w:tc>
          <w:tcPr>
            <w:tcW w:w="0" w:type="auto"/>
          </w:tcPr>
          <w:p w:rsidR="006D2485" w:rsidRPr="00C20459" w:rsidRDefault="006D2485" w:rsidP="00717523">
            <w:pPr>
              <w:pStyle w:val="BodyText"/>
              <w:keepNext/>
              <w:ind w:left="0"/>
              <w:jc w:val="center"/>
            </w:pPr>
            <w:r w:rsidRPr="00C20459">
              <w:t>511</w:t>
            </w:r>
          </w:p>
        </w:tc>
        <w:tc>
          <w:tcPr>
            <w:tcW w:w="0" w:type="auto"/>
            <w:shd w:val="clear" w:color="auto" w:fill="auto"/>
          </w:tcPr>
          <w:p w:rsidR="006D2485" w:rsidRPr="00C20459" w:rsidRDefault="006D2485" w:rsidP="00717523">
            <w:pPr>
              <w:pStyle w:val="BodyText"/>
              <w:keepNext/>
              <w:ind w:left="0"/>
              <w:jc w:val="center"/>
            </w:pPr>
          </w:p>
        </w:tc>
        <w:tc>
          <w:tcPr>
            <w:tcW w:w="0" w:type="auto"/>
            <w:shd w:val="clear" w:color="auto" w:fill="auto"/>
          </w:tcPr>
          <w:p w:rsidR="006D2485" w:rsidRPr="00C20459" w:rsidRDefault="006D2485" w:rsidP="00717523">
            <w:pPr>
              <w:pStyle w:val="BodyText"/>
              <w:keepNext/>
              <w:ind w:left="0"/>
              <w:jc w:val="center"/>
            </w:pPr>
            <w:r w:rsidRPr="00C20459">
              <w:t>√</w:t>
            </w:r>
          </w:p>
        </w:tc>
      </w:tr>
      <w:tr w:rsidR="006D2485" w:rsidRPr="00C20459" w:rsidTr="00717523">
        <w:trPr>
          <w:jc w:val="center"/>
        </w:trPr>
        <w:tc>
          <w:tcPr>
            <w:tcW w:w="0" w:type="auto"/>
            <w:vMerge w:val="restart"/>
          </w:tcPr>
          <w:p w:rsidR="006D2485" w:rsidRPr="00C20459" w:rsidRDefault="006D2485" w:rsidP="00717523">
            <w:pPr>
              <w:pStyle w:val="BodyText"/>
              <w:ind w:left="0"/>
              <w:jc w:val="left"/>
            </w:pPr>
            <w:r w:rsidRPr="00C20459">
              <w:t>GTModelSignature</w:t>
            </w:r>
          </w:p>
        </w:tc>
        <w:tc>
          <w:tcPr>
            <w:tcW w:w="0" w:type="auto"/>
          </w:tcPr>
          <w:p w:rsidR="006D2485" w:rsidRPr="00C20459" w:rsidRDefault="006D2485" w:rsidP="00717523">
            <w:pPr>
              <w:pStyle w:val="BodyText"/>
              <w:ind w:left="0"/>
              <w:jc w:val="center"/>
            </w:pPr>
            <w:r w:rsidRPr="00C20459">
              <w:t>502</w:t>
            </w:r>
          </w:p>
        </w:tc>
        <w:tc>
          <w:tcPr>
            <w:tcW w:w="0" w:type="auto"/>
          </w:tcPr>
          <w:p w:rsidR="006D2485" w:rsidRPr="00C20459" w:rsidRDefault="006D2485" w:rsidP="00717523">
            <w:pPr>
              <w:pStyle w:val="BodyText"/>
              <w:ind w:left="0"/>
              <w:jc w:val="center"/>
            </w:pPr>
            <w:r w:rsidRPr="00C20459">
              <w:t>√</w:t>
            </w:r>
          </w:p>
        </w:tc>
        <w:tc>
          <w:tcPr>
            <w:tcW w:w="0" w:type="auto"/>
            <w:shd w:val="clear" w:color="auto" w:fill="A6A6A6" w:themeFill="background1" w:themeFillShade="A6"/>
          </w:tcPr>
          <w:p w:rsidR="006D2485" w:rsidRPr="00C20459" w:rsidRDefault="006D2485" w:rsidP="00717523">
            <w:pPr>
              <w:pStyle w:val="BodyText"/>
              <w:ind w:left="0"/>
              <w:jc w:val="center"/>
            </w:pPr>
          </w:p>
        </w:tc>
      </w:tr>
      <w:tr w:rsidR="006D2485" w:rsidRPr="00C20459" w:rsidTr="00717523">
        <w:trPr>
          <w:jc w:val="center"/>
        </w:trPr>
        <w:tc>
          <w:tcPr>
            <w:tcW w:w="0" w:type="auto"/>
            <w:vMerge/>
          </w:tcPr>
          <w:p w:rsidR="006D2485" w:rsidRPr="00C20459" w:rsidRDefault="006D2485" w:rsidP="00717523">
            <w:pPr>
              <w:pStyle w:val="BodyText"/>
              <w:ind w:left="0"/>
              <w:jc w:val="left"/>
            </w:pPr>
          </w:p>
        </w:tc>
        <w:tc>
          <w:tcPr>
            <w:tcW w:w="0" w:type="auto"/>
          </w:tcPr>
          <w:p w:rsidR="006D2485" w:rsidRPr="00C20459" w:rsidRDefault="006D2485" w:rsidP="00717523">
            <w:pPr>
              <w:pStyle w:val="BodyText"/>
              <w:ind w:left="0"/>
              <w:jc w:val="center"/>
            </w:pPr>
            <w:r w:rsidRPr="00C20459">
              <w:t>512</w:t>
            </w:r>
          </w:p>
        </w:tc>
        <w:tc>
          <w:tcPr>
            <w:tcW w:w="0" w:type="auto"/>
            <w:shd w:val="clear" w:color="auto" w:fill="auto"/>
          </w:tcPr>
          <w:p w:rsidR="006D2485" w:rsidRPr="00C20459" w:rsidRDefault="006D2485" w:rsidP="00717523">
            <w:pPr>
              <w:pStyle w:val="BodyText"/>
              <w:ind w:left="0"/>
              <w:jc w:val="center"/>
            </w:pPr>
          </w:p>
        </w:tc>
        <w:tc>
          <w:tcPr>
            <w:tcW w:w="0" w:type="auto"/>
            <w:tcBorders>
              <w:bottom w:val="single" w:sz="4" w:space="0" w:color="0051BA"/>
            </w:tcBorders>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GTModelDescriptor</w:t>
            </w:r>
          </w:p>
        </w:tc>
        <w:tc>
          <w:tcPr>
            <w:tcW w:w="0" w:type="auto"/>
          </w:tcPr>
          <w:p w:rsidR="006D2485" w:rsidRPr="00C20459" w:rsidRDefault="006D2485" w:rsidP="00717523">
            <w:pPr>
              <w:pStyle w:val="BodyText"/>
              <w:ind w:left="0"/>
              <w:jc w:val="center"/>
            </w:pPr>
            <w:r w:rsidRPr="00C20459">
              <w:t>503</w:t>
            </w:r>
          </w:p>
        </w:tc>
        <w:tc>
          <w:tcPr>
            <w:tcW w:w="0" w:type="auto"/>
            <w:tcBorders>
              <w:bottom w:val="single" w:sz="4" w:space="0" w:color="0051BA"/>
            </w:tcBorders>
          </w:tcPr>
          <w:p w:rsidR="006D2485" w:rsidRPr="00C20459" w:rsidRDefault="006D2485" w:rsidP="00717523">
            <w:pPr>
              <w:pStyle w:val="BodyText"/>
              <w:ind w:left="0"/>
              <w:jc w:val="center"/>
            </w:pPr>
            <w:r w:rsidRPr="00C20459">
              <w:t>√</w:t>
            </w:r>
          </w:p>
        </w:tc>
        <w:tc>
          <w:tcPr>
            <w:tcW w:w="0" w:type="auto"/>
            <w:tcBorders>
              <w:bottom w:val="single" w:sz="4" w:space="0" w:color="0051BA"/>
            </w:tcBorders>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lastRenderedPageBreak/>
              <w:t>GTModelMaterial</w:t>
            </w:r>
          </w:p>
        </w:tc>
        <w:tc>
          <w:tcPr>
            <w:tcW w:w="0" w:type="auto"/>
          </w:tcPr>
          <w:p w:rsidR="006D2485" w:rsidRPr="00C20459" w:rsidRDefault="006D2485" w:rsidP="00717523">
            <w:pPr>
              <w:pStyle w:val="BodyText"/>
              <w:ind w:left="0"/>
              <w:jc w:val="center"/>
            </w:pPr>
            <w:r>
              <w:t>50</w:t>
            </w:r>
            <w:r w:rsidRPr="00C20459">
              <w:t>4</w:t>
            </w:r>
          </w:p>
        </w:tc>
        <w:tc>
          <w:tcPr>
            <w:tcW w:w="0" w:type="auto"/>
            <w:shd w:val="clear" w:color="auto" w:fill="auto"/>
          </w:tcPr>
          <w:p w:rsidR="006D2485" w:rsidRPr="00C20459" w:rsidRDefault="006D2485" w:rsidP="00717523">
            <w:pPr>
              <w:pStyle w:val="BodyText"/>
              <w:ind w:left="0"/>
              <w:jc w:val="center"/>
            </w:pPr>
          </w:p>
        </w:tc>
        <w:tc>
          <w:tcPr>
            <w:tcW w:w="0" w:type="auto"/>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t>GTModelCMT</w:t>
            </w:r>
          </w:p>
        </w:tc>
        <w:tc>
          <w:tcPr>
            <w:tcW w:w="0" w:type="auto"/>
          </w:tcPr>
          <w:p w:rsidR="006D2485" w:rsidRDefault="006D2485" w:rsidP="00717523">
            <w:pPr>
              <w:pStyle w:val="BodyText"/>
              <w:ind w:left="0"/>
              <w:jc w:val="center"/>
            </w:pPr>
            <w:r>
              <w:t>505</w:t>
            </w:r>
          </w:p>
        </w:tc>
        <w:tc>
          <w:tcPr>
            <w:tcW w:w="0" w:type="auto"/>
            <w:shd w:val="clear" w:color="auto" w:fill="auto"/>
          </w:tcPr>
          <w:p w:rsidR="006D2485" w:rsidRPr="00C20459" w:rsidRDefault="006D2485" w:rsidP="00717523">
            <w:pPr>
              <w:pStyle w:val="BodyText"/>
              <w:ind w:left="0"/>
              <w:jc w:val="center"/>
            </w:pPr>
          </w:p>
        </w:tc>
        <w:tc>
          <w:tcPr>
            <w:tcW w:w="0" w:type="auto"/>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GTModelInteriorGeometry</w:t>
            </w:r>
          </w:p>
        </w:tc>
        <w:tc>
          <w:tcPr>
            <w:tcW w:w="0" w:type="auto"/>
          </w:tcPr>
          <w:p w:rsidR="006D2485" w:rsidRPr="00C20459" w:rsidRDefault="006D2485" w:rsidP="00717523">
            <w:pPr>
              <w:pStyle w:val="BodyText"/>
              <w:ind w:left="0"/>
              <w:jc w:val="center"/>
            </w:pPr>
            <w:r w:rsidRPr="00C20459">
              <w:t>5</w:t>
            </w:r>
            <w:r>
              <w:t>06</w:t>
            </w:r>
          </w:p>
        </w:tc>
        <w:tc>
          <w:tcPr>
            <w:tcW w:w="0" w:type="auto"/>
            <w:shd w:val="clear" w:color="auto" w:fill="auto"/>
          </w:tcPr>
          <w:p w:rsidR="006D2485" w:rsidRPr="00C20459" w:rsidRDefault="006D2485" w:rsidP="00717523">
            <w:pPr>
              <w:pStyle w:val="BodyText"/>
              <w:ind w:left="0"/>
              <w:jc w:val="center"/>
            </w:pPr>
          </w:p>
        </w:tc>
        <w:tc>
          <w:tcPr>
            <w:tcW w:w="0" w:type="auto"/>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GTModelInteriorTexture</w:t>
            </w:r>
          </w:p>
        </w:tc>
        <w:tc>
          <w:tcPr>
            <w:tcW w:w="0" w:type="auto"/>
          </w:tcPr>
          <w:p w:rsidR="006D2485" w:rsidRPr="00C20459" w:rsidRDefault="006D2485" w:rsidP="00717523">
            <w:pPr>
              <w:pStyle w:val="BodyText"/>
              <w:ind w:left="0"/>
              <w:jc w:val="center"/>
            </w:pPr>
            <w:r>
              <w:t>507</w:t>
            </w:r>
          </w:p>
        </w:tc>
        <w:tc>
          <w:tcPr>
            <w:tcW w:w="0" w:type="auto"/>
            <w:shd w:val="clear" w:color="auto" w:fill="auto"/>
          </w:tcPr>
          <w:p w:rsidR="006D2485" w:rsidRPr="00C20459" w:rsidRDefault="006D2485" w:rsidP="00717523">
            <w:pPr>
              <w:pStyle w:val="BodyText"/>
              <w:ind w:left="0"/>
              <w:jc w:val="center"/>
            </w:pPr>
          </w:p>
        </w:tc>
        <w:tc>
          <w:tcPr>
            <w:tcW w:w="0" w:type="auto"/>
            <w:tcBorders>
              <w:bottom w:val="single" w:sz="4" w:space="0" w:color="0051BA"/>
            </w:tcBorders>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GTModelInteriorDescriptor</w:t>
            </w:r>
          </w:p>
        </w:tc>
        <w:tc>
          <w:tcPr>
            <w:tcW w:w="0" w:type="auto"/>
          </w:tcPr>
          <w:p w:rsidR="006D2485" w:rsidRPr="00C20459" w:rsidRDefault="006D2485" w:rsidP="00717523">
            <w:pPr>
              <w:pStyle w:val="BodyText"/>
              <w:ind w:left="0"/>
              <w:jc w:val="center"/>
            </w:pPr>
            <w:r>
              <w:t>508</w:t>
            </w:r>
          </w:p>
        </w:tc>
        <w:tc>
          <w:tcPr>
            <w:tcW w:w="0" w:type="auto"/>
            <w:shd w:val="clear" w:color="auto" w:fill="auto"/>
          </w:tcPr>
          <w:p w:rsidR="006D2485" w:rsidRPr="00C20459" w:rsidRDefault="006D2485" w:rsidP="00717523">
            <w:pPr>
              <w:pStyle w:val="BodyText"/>
              <w:ind w:left="0"/>
              <w:jc w:val="center"/>
            </w:pPr>
          </w:p>
        </w:tc>
        <w:tc>
          <w:tcPr>
            <w:tcW w:w="0" w:type="auto"/>
            <w:tcBorders>
              <w:bottom w:val="single" w:sz="4" w:space="0" w:color="0051BA"/>
            </w:tcBorders>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GTModelInteriorMaterial</w:t>
            </w:r>
          </w:p>
        </w:tc>
        <w:tc>
          <w:tcPr>
            <w:tcW w:w="0" w:type="auto"/>
          </w:tcPr>
          <w:p w:rsidR="006D2485" w:rsidRPr="00C20459" w:rsidRDefault="006D2485" w:rsidP="00717523">
            <w:pPr>
              <w:pStyle w:val="BodyText"/>
              <w:ind w:left="0"/>
              <w:jc w:val="center"/>
            </w:pPr>
            <w:r>
              <w:t>509</w:t>
            </w:r>
          </w:p>
        </w:tc>
        <w:tc>
          <w:tcPr>
            <w:tcW w:w="0" w:type="auto"/>
            <w:shd w:val="clear" w:color="auto" w:fill="auto"/>
          </w:tcPr>
          <w:p w:rsidR="006D2485" w:rsidRPr="00C20459" w:rsidRDefault="006D2485" w:rsidP="00717523">
            <w:pPr>
              <w:pStyle w:val="BodyText"/>
              <w:ind w:left="0"/>
              <w:jc w:val="center"/>
            </w:pPr>
          </w:p>
        </w:tc>
        <w:tc>
          <w:tcPr>
            <w:tcW w:w="0" w:type="auto"/>
            <w:tcBorders>
              <w:bottom w:val="single" w:sz="4" w:space="0" w:color="0051BA"/>
            </w:tcBorders>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GTModel</w:t>
            </w:r>
            <w:r>
              <w:t>Interior</w:t>
            </w:r>
            <w:r w:rsidRPr="00C20459">
              <w:t>CMT</w:t>
            </w:r>
          </w:p>
        </w:tc>
        <w:tc>
          <w:tcPr>
            <w:tcW w:w="0" w:type="auto"/>
          </w:tcPr>
          <w:p w:rsidR="006D2485" w:rsidRPr="00C20459" w:rsidRDefault="006D2485" w:rsidP="00717523">
            <w:pPr>
              <w:pStyle w:val="BodyText"/>
              <w:ind w:left="0"/>
              <w:jc w:val="center"/>
            </w:pPr>
            <w:r w:rsidRPr="00C20459">
              <w:t>5</w:t>
            </w:r>
            <w:r>
              <w:t>13</w:t>
            </w:r>
          </w:p>
        </w:tc>
        <w:tc>
          <w:tcPr>
            <w:tcW w:w="0" w:type="auto"/>
            <w:tcBorders>
              <w:bottom w:val="single" w:sz="4" w:space="0" w:color="0051BA"/>
            </w:tcBorders>
          </w:tcPr>
          <w:p w:rsidR="006D2485" w:rsidRPr="00C20459" w:rsidRDefault="006D2485" w:rsidP="00717523">
            <w:pPr>
              <w:pStyle w:val="BodyText"/>
              <w:ind w:left="0"/>
              <w:jc w:val="center"/>
            </w:pPr>
          </w:p>
        </w:tc>
        <w:tc>
          <w:tcPr>
            <w:tcW w:w="0" w:type="auto"/>
            <w:tcBorders>
              <w:bottom w:val="single" w:sz="4" w:space="0" w:color="0051BA"/>
            </w:tcBorders>
            <w:shd w:val="clear" w:color="auto" w:fill="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MModelGeometry</w:t>
            </w:r>
          </w:p>
        </w:tc>
        <w:tc>
          <w:tcPr>
            <w:tcW w:w="0" w:type="auto"/>
          </w:tcPr>
          <w:p w:rsidR="006D2485" w:rsidRPr="00C20459" w:rsidRDefault="006D2485" w:rsidP="00717523">
            <w:pPr>
              <w:pStyle w:val="BodyText"/>
              <w:ind w:left="0"/>
              <w:jc w:val="center"/>
            </w:pPr>
            <w:r w:rsidRPr="00C20459">
              <w:t>600</w:t>
            </w:r>
          </w:p>
        </w:tc>
        <w:tc>
          <w:tcPr>
            <w:tcW w:w="0" w:type="auto"/>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MModelTexture</w:t>
            </w:r>
          </w:p>
        </w:tc>
        <w:tc>
          <w:tcPr>
            <w:tcW w:w="0" w:type="auto"/>
          </w:tcPr>
          <w:p w:rsidR="006D2485" w:rsidRPr="00C20459" w:rsidRDefault="006D2485" w:rsidP="00717523">
            <w:pPr>
              <w:pStyle w:val="BodyText"/>
              <w:ind w:left="0"/>
              <w:jc w:val="center"/>
            </w:pPr>
            <w:r w:rsidRPr="00C20459">
              <w:t>601</w:t>
            </w:r>
          </w:p>
        </w:tc>
        <w:tc>
          <w:tcPr>
            <w:tcW w:w="0" w:type="auto"/>
          </w:tcPr>
          <w:p w:rsidR="006D2485" w:rsidRPr="00C20459" w:rsidRDefault="006D2485" w:rsidP="00717523">
            <w:pPr>
              <w:pStyle w:val="BodyText"/>
              <w:ind w:left="0"/>
              <w:jc w:val="center"/>
            </w:pPr>
            <w:r w:rsidRPr="00C20459">
              <w:t>√</w:t>
            </w:r>
          </w:p>
        </w:tc>
        <w:tc>
          <w:tcPr>
            <w:tcW w:w="0" w:type="auto"/>
            <w:tcBorders>
              <w:bottom w:val="single" w:sz="4" w:space="0" w:color="0051BA"/>
            </w:tcBorders>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vMerge w:val="restart"/>
          </w:tcPr>
          <w:p w:rsidR="006D2485" w:rsidRPr="00C20459" w:rsidRDefault="006D2485" w:rsidP="00717523">
            <w:pPr>
              <w:pStyle w:val="BodyText"/>
              <w:ind w:left="0"/>
              <w:jc w:val="left"/>
            </w:pPr>
            <w:r w:rsidRPr="00C20459">
              <w:t>MModelSignature</w:t>
            </w:r>
          </w:p>
        </w:tc>
        <w:tc>
          <w:tcPr>
            <w:tcW w:w="0" w:type="auto"/>
          </w:tcPr>
          <w:p w:rsidR="006D2485" w:rsidRPr="00C20459" w:rsidRDefault="006D2485" w:rsidP="00717523">
            <w:pPr>
              <w:pStyle w:val="BodyText"/>
              <w:ind w:left="0"/>
              <w:jc w:val="center"/>
            </w:pPr>
            <w:r w:rsidRPr="00C20459">
              <w:t>602</w:t>
            </w:r>
          </w:p>
        </w:tc>
        <w:tc>
          <w:tcPr>
            <w:tcW w:w="0" w:type="auto"/>
          </w:tcPr>
          <w:p w:rsidR="006D2485" w:rsidRPr="00C20459" w:rsidRDefault="006D2485" w:rsidP="00717523">
            <w:pPr>
              <w:pStyle w:val="BodyText"/>
              <w:ind w:left="0"/>
              <w:jc w:val="center"/>
            </w:pPr>
            <w:r w:rsidRPr="00C20459">
              <w:t>√</w:t>
            </w:r>
          </w:p>
        </w:tc>
        <w:tc>
          <w:tcPr>
            <w:tcW w:w="0" w:type="auto"/>
            <w:shd w:val="clear" w:color="auto" w:fill="A6A6A6" w:themeFill="background1" w:themeFillShade="A6"/>
          </w:tcPr>
          <w:p w:rsidR="006D2485" w:rsidRPr="00C20459" w:rsidRDefault="006D2485" w:rsidP="00717523">
            <w:pPr>
              <w:pStyle w:val="BodyText"/>
              <w:ind w:left="0"/>
              <w:jc w:val="center"/>
            </w:pPr>
          </w:p>
        </w:tc>
      </w:tr>
      <w:tr w:rsidR="006D2485" w:rsidRPr="00C20459" w:rsidTr="00717523">
        <w:trPr>
          <w:jc w:val="center"/>
        </w:trPr>
        <w:tc>
          <w:tcPr>
            <w:tcW w:w="0" w:type="auto"/>
            <w:vMerge/>
          </w:tcPr>
          <w:p w:rsidR="006D2485" w:rsidRPr="00C20459" w:rsidRDefault="006D2485" w:rsidP="00717523">
            <w:pPr>
              <w:pStyle w:val="BodyText"/>
              <w:ind w:left="0"/>
              <w:jc w:val="left"/>
            </w:pPr>
          </w:p>
        </w:tc>
        <w:tc>
          <w:tcPr>
            <w:tcW w:w="0" w:type="auto"/>
          </w:tcPr>
          <w:p w:rsidR="006D2485" w:rsidRPr="00C20459" w:rsidRDefault="006D2485" w:rsidP="00717523">
            <w:pPr>
              <w:pStyle w:val="BodyText"/>
              <w:ind w:left="0"/>
              <w:jc w:val="center"/>
            </w:pPr>
            <w:r w:rsidRPr="00C20459">
              <w:t>606</w:t>
            </w:r>
          </w:p>
        </w:tc>
        <w:tc>
          <w:tcPr>
            <w:tcW w:w="0" w:type="auto"/>
            <w:shd w:val="clear" w:color="auto" w:fill="auto"/>
          </w:tcPr>
          <w:p w:rsidR="006D2485" w:rsidRPr="00C20459" w:rsidRDefault="006D2485" w:rsidP="00717523">
            <w:pPr>
              <w:pStyle w:val="BodyText"/>
              <w:ind w:left="0"/>
              <w:jc w:val="center"/>
            </w:pP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MModelDescriptor</w:t>
            </w:r>
          </w:p>
        </w:tc>
        <w:tc>
          <w:tcPr>
            <w:tcW w:w="0" w:type="auto"/>
          </w:tcPr>
          <w:p w:rsidR="006D2485" w:rsidRPr="00C20459" w:rsidRDefault="006D2485" w:rsidP="00717523">
            <w:pPr>
              <w:pStyle w:val="BodyText"/>
              <w:ind w:left="0"/>
              <w:jc w:val="center"/>
            </w:pPr>
            <w:r w:rsidRPr="00C20459">
              <w:t>603</w:t>
            </w:r>
          </w:p>
        </w:tc>
        <w:tc>
          <w:tcPr>
            <w:tcW w:w="0" w:type="auto"/>
            <w:tcBorders>
              <w:bottom w:val="single" w:sz="4" w:space="0" w:color="0051BA"/>
            </w:tcBorders>
          </w:tcPr>
          <w:p w:rsidR="006D2485" w:rsidRPr="00C20459" w:rsidRDefault="006D2485" w:rsidP="00717523">
            <w:pPr>
              <w:pStyle w:val="BodyText"/>
              <w:ind w:left="0"/>
              <w:jc w:val="center"/>
            </w:pPr>
            <w:r w:rsidRPr="00C20459">
              <w:t>√</w:t>
            </w: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MModelMaterial</w:t>
            </w:r>
          </w:p>
        </w:tc>
        <w:tc>
          <w:tcPr>
            <w:tcW w:w="0" w:type="auto"/>
          </w:tcPr>
          <w:p w:rsidR="006D2485" w:rsidRPr="00C20459" w:rsidRDefault="006D2485" w:rsidP="00717523">
            <w:pPr>
              <w:pStyle w:val="BodyText"/>
              <w:ind w:left="0"/>
              <w:jc w:val="center"/>
            </w:pPr>
            <w:r w:rsidRPr="00C20459">
              <w:t>604</w:t>
            </w:r>
          </w:p>
        </w:tc>
        <w:tc>
          <w:tcPr>
            <w:tcW w:w="0" w:type="auto"/>
            <w:shd w:val="clear" w:color="auto" w:fill="auto"/>
          </w:tcPr>
          <w:p w:rsidR="006D2485" w:rsidRPr="00C20459" w:rsidRDefault="006D2485" w:rsidP="00717523">
            <w:pPr>
              <w:pStyle w:val="BodyText"/>
              <w:ind w:left="0"/>
              <w:jc w:val="center"/>
            </w:pP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MModelCMT</w:t>
            </w:r>
          </w:p>
        </w:tc>
        <w:tc>
          <w:tcPr>
            <w:tcW w:w="0" w:type="auto"/>
          </w:tcPr>
          <w:p w:rsidR="006D2485" w:rsidRPr="00C20459" w:rsidRDefault="006D2485" w:rsidP="00717523">
            <w:pPr>
              <w:pStyle w:val="BodyText"/>
              <w:ind w:left="0"/>
              <w:jc w:val="center"/>
            </w:pPr>
            <w:r w:rsidRPr="00C20459">
              <w:t>605</w:t>
            </w:r>
          </w:p>
        </w:tc>
        <w:tc>
          <w:tcPr>
            <w:tcW w:w="0" w:type="auto"/>
            <w:shd w:val="clear" w:color="auto" w:fill="auto"/>
          </w:tcPr>
          <w:p w:rsidR="006D2485" w:rsidRPr="00C20459" w:rsidRDefault="006D2485" w:rsidP="00717523">
            <w:pPr>
              <w:pStyle w:val="BodyText"/>
              <w:ind w:left="0"/>
              <w:jc w:val="center"/>
            </w:pP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Pr>
          <w:p w:rsidR="006D2485" w:rsidRPr="00C20459" w:rsidRDefault="006D2485" w:rsidP="00717523">
            <w:pPr>
              <w:pStyle w:val="BodyText"/>
              <w:ind w:left="0"/>
              <w:jc w:val="left"/>
            </w:pPr>
            <w:r w:rsidRPr="00C20459">
              <w:t>Metadata</w:t>
            </w:r>
          </w:p>
        </w:tc>
        <w:tc>
          <w:tcPr>
            <w:tcW w:w="0" w:type="auto"/>
          </w:tcPr>
          <w:p w:rsidR="006D2485" w:rsidRPr="00C20459" w:rsidRDefault="006D2485" w:rsidP="00717523">
            <w:pPr>
              <w:pStyle w:val="BodyText"/>
              <w:ind w:left="0"/>
              <w:jc w:val="center"/>
            </w:pPr>
            <w:r w:rsidRPr="00C20459">
              <w:t>700</w:t>
            </w:r>
          </w:p>
        </w:tc>
        <w:tc>
          <w:tcPr>
            <w:tcW w:w="0" w:type="auto"/>
            <w:shd w:val="clear" w:color="auto" w:fill="auto"/>
          </w:tcPr>
          <w:p w:rsidR="006D2485" w:rsidRPr="00C20459" w:rsidRDefault="006D2485" w:rsidP="00717523">
            <w:pPr>
              <w:pStyle w:val="BodyText"/>
              <w:ind w:left="0"/>
              <w:jc w:val="center"/>
            </w:pPr>
          </w:p>
        </w:tc>
        <w:tc>
          <w:tcPr>
            <w:tcW w:w="0" w:type="auto"/>
          </w:tcPr>
          <w:p w:rsidR="006D2485" w:rsidRPr="00C20459" w:rsidRDefault="006D2485" w:rsidP="00717523">
            <w:pPr>
              <w:pStyle w:val="BodyText"/>
              <w:ind w:left="0"/>
              <w:jc w:val="center"/>
            </w:pPr>
            <w:r w:rsidRPr="00C20459">
              <w:t>√</w:t>
            </w:r>
          </w:p>
        </w:tc>
      </w:tr>
      <w:tr w:rsidR="006D2485" w:rsidRPr="00C20459" w:rsidTr="00717523">
        <w:trPr>
          <w:jc w:val="center"/>
        </w:trPr>
        <w:tc>
          <w:tcPr>
            <w:tcW w:w="0" w:type="auto"/>
            <w:tcBorders>
              <w:bottom w:val="single" w:sz="4" w:space="0" w:color="0051BA"/>
            </w:tcBorders>
          </w:tcPr>
          <w:p w:rsidR="006D2485" w:rsidRPr="00C20459" w:rsidRDefault="006D2485" w:rsidP="00717523">
            <w:pPr>
              <w:pStyle w:val="BodyText"/>
              <w:ind w:left="0"/>
              <w:jc w:val="left"/>
            </w:pPr>
            <w:r w:rsidRPr="00C20459">
              <w:t>ClientSpecific</w:t>
            </w:r>
          </w:p>
        </w:tc>
        <w:tc>
          <w:tcPr>
            <w:tcW w:w="0" w:type="auto"/>
            <w:tcBorders>
              <w:bottom w:val="single" w:sz="4" w:space="0" w:color="0051BA"/>
            </w:tcBorders>
          </w:tcPr>
          <w:p w:rsidR="006D2485" w:rsidRPr="00C20459" w:rsidRDefault="006D2485" w:rsidP="00717523">
            <w:pPr>
              <w:pStyle w:val="BodyText"/>
              <w:ind w:left="0"/>
              <w:jc w:val="center"/>
            </w:pPr>
            <w:r w:rsidRPr="00C20459">
              <w:t>701</w:t>
            </w:r>
          </w:p>
        </w:tc>
        <w:tc>
          <w:tcPr>
            <w:tcW w:w="0" w:type="auto"/>
            <w:tcBorders>
              <w:bottom w:val="single" w:sz="4" w:space="0" w:color="0051BA"/>
            </w:tcBorders>
            <w:shd w:val="clear" w:color="auto" w:fill="auto"/>
          </w:tcPr>
          <w:p w:rsidR="006D2485" w:rsidRPr="00C20459" w:rsidRDefault="006D2485" w:rsidP="00717523">
            <w:pPr>
              <w:pStyle w:val="BodyText"/>
              <w:ind w:left="0"/>
              <w:jc w:val="center"/>
            </w:pPr>
          </w:p>
        </w:tc>
        <w:tc>
          <w:tcPr>
            <w:tcW w:w="0" w:type="auto"/>
            <w:tcBorders>
              <w:bottom w:val="single" w:sz="4" w:space="0" w:color="0051BA"/>
            </w:tcBorders>
          </w:tcPr>
          <w:p w:rsidR="006D2485" w:rsidRPr="00C20459" w:rsidRDefault="006D2485" w:rsidP="00717523">
            <w:pPr>
              <w:pStyle w:val="BodyText"/>
              <w:ind w:left="0"/>
              <w:jc w:val="center"/>
            </w:pPr>
            <w:r w:rsidRPr="00C20459">
              <w:t>√</w:t>
            </w:r>
          </w:p>
        </w:tc>
      </w:tr>
      <w:tr w:rsidR="006D2485" w:rsidRPr="000E3CCF" w:rsidTr="00717523">
        <w:trPr>
          <w:jc w:val="center"/>
        </w:trPr>
        <w:tc>
          <w:tcPr>
            <w:tcW w:w="0" w:type="auto"/>
            <w:shd w:val="clear" w:color="auto" w:fill="F2DBDB" w:themeFill="accent2" w:themeFillTint="33"/>
          </w:tcPr>
          <w:p w:rsidR="006D2485" w:rsidRPr="000E3CCF" w:rsidRDefault="006D2485" w:rsidP="00717523">
            <w:pPr>
              <w:pStyle w:val="BodyText"/>
              <w:ind w:left="0"/>
              <w:jc w:val="center"/>
              <w:rPr>
                <w:color w:val="808080" w:themeColor="background1" w:themeShade="80"/>
              </w:rPr>
            </w:pPr>
            <w:r w:rsidRPr="000E3CCF">
              <w:rPr>
                <w:color w:val="808080" w:themeColor="background1" w:themeShade="80"/>
              </w:rPr>
              <w:t>Reserved for CDB Extensions</w:t>
            </w:r>
          </w:p>
        </w:tc>
        <w:tc>
          <w:tcPr>
            <w:tcW w:w="0" w:type="auto"/>
            <w:shd w:val="clear" w:color="auto" w:fill="F2DBDB" w:themeFill="accent2" w:themeFillTint="33"/>
          </w:tcPr>
          <w:p w:rsidR="006D2485" w:rsidRPr="000E3CCF" w:rsidRDefault="006D2485" w:rsidP="00717523">
            <w:pPr>
              <w:pStyle w:val="BodyText"/>
              <w:ind w:left="0"/>
              <w:jc w:val="center"/>
              <w:rPr>
                <w:color w:val="808080" w:themeColor="background1" w:themeShade="80"/>
              </w:rPr>
            </w:pPr>
            <w:r w:rsidRPr="000E3CCF">
              <w:rPr>
                <w:color w:val="808080" w:themeColor="background1" w:themeShade="80"/>
              </w:rPr>
              <w:t>9xx</w:t>
            </w:r>
          </w:p>
        </w:tc>
        <w:tc>
          <w:tcPr>
            <w:tcW w:w="0" w:type="auto"/>
            <w:shd w:val="clear" w:color="auto" w:fill="F2DBDB" w:themeFill="accent2" w:themeFillTint="33"/>
          </w:tcPr>
          <w:p w:rsidR="006D2485" w:rsidRPr="000E3CCF" w:rsidRDefault="006D2485" w:rsidP="00717523">
            <w:pPr>
              <w:pStyle w:val="BodyText"/>
              <w:ind w:left="0"/>
              <w:jc w:val="center"/>
              <w:rPr>
                <w:color w:val="808080" w:themeColor="background1" w:themeShade="80"/>
              </w:rPr>
            </w:pPr>
          </w:p>
        </w:tc>
        <w:tc>
          <w:tcPr>
            <w:tcW w:w="0" w:type="auto"/>
            <w:shd w:val="clear" w:color="auto" w:fill="F2DBDB" w:themeFill="accent2" w:themeFillTint="33"/>
          </w:tcPr>
          <w:p w:rsidR="006D2485" w:rsidRPr="000E3CCF" w:rsidRDefault="006D2485" w:rsidP="00717523">
            <w:pPr>
              <w:pStyle w:val="BodyText"/>
              <w:ind w:left="0"/>
              <w:jc w:val="center"/>
              <w:rPr>
                <w:color w:val="808080" w:themeColor="background1" w:themeShade="80"/>
              </w:rPr>
            </w:pPr>
          </w:p>
        </w:tc>
      </w:tr>
    </w:tbl>
    <w:p w:rsidR="006D2485" w:rsidRPr="00C20459" w:rsidRDefault="006D2485" w:rsidP="006D2485"/>
    <w:p w:rsidR="006D2485" w:rsidRPr="00C20459" w:rsidRDefault="006D2485" w:rsidP="006D2485"/>
    <w:tbl>
      <w:tblPr>
        <w:tblStyle w:val="TableGrid"/>
        <w:tblW w:w="0" w:type="auto"/>
        <w:jc w:val="center"/>
        <w:tblCellMar>
          <w:left w:w="115" w:type="dxa"/>
          <w:right w:w="115" w:type="dxa"/>
        </w:tblCellMar>
        <w:tblLook w:val="04A0" w:firstRow="1" w:lastRow="0" w:firstColumn="1" w:lastColumn="0" w:noHBand="0" w:noVBand="1"/>
      </w:tblPr>
      <w:tblGrid>
        <w:gridCol w:w="720"/>
        <w:gridCol w:w="2402"/>
      </w:tblGrid>
      <w:tr w:rsidR="006D2485" w:rsidRPr="00C20459" w:rsidTr="00717523">
        <w:trPr>
          <w:cantSplit/>
          <w:jc w:val="center"/>
        </w:trPr>
        <w:tc>
          <w:tcPr>
            <w:tcW w:w="720" w:type="dxa"/>
            <w:tcBorders>
              <w:top w:val="single" w:sz="4" w:space="0" w:color="0051BA"/>
              <w:left w:val="single" w:sz="4" w:space="0" w:color="0051BA"/>
              <w:bottom w:val="single" w:sz="4" w:space="0" w:color="0051BA"/>
              <w:right w:val="single" w:sz="4" w:space="0" w:color="0051BA"/>
            </w:tcBorders>
            <w:vAlign w:val="center"/>
          </w:tcPr>
          <w:p w:rsidR="006D2485" w:rsidRPr="00C20459" w:rsidRDefault="006D2485" w:rsidP="00717523">
            <w:pPr>
              <w:jc w:val="center"/>
            </w:pPr>
          </w:p>
        </w:tc>
        <w:tc>
          <w:tcPr>
            <w:tcW w:w="0" w:type="auto"/>
            <w:tcBorders>
              <w:top w:val="nil"/>
              <w:left w:val="single" w:sz="4" w:space="0" w:color="0051BA"/>
              <w:bottom w:val="nil"/>
              <w:right w:val="nil"/>
            </w:tcBorders>
          </w:tcPr>
          <w:p w:rsidR="006D2485" w:rsidRPr="00C20459" w:rsidRDefault="006D2485" w:rsidP="00717523">
            <w:r w:rsidRPr="00C20459">
              <w:t>Dataset Code is not used</w:t>
            </w:r>
          </w:p>
        </w:tc>
      </w:tr>
      <w:tr w:rsidR="006D2485" w:rsidRPr="00C20459" w:rsidTr="00717523">
        <w:trPr>
          <w:cantSplit/>
          <w:trHeight w:hRule="exact" w:val="144"/>
          <w:jc w:val="center"/>
        </w:trPr>
        <w:tc>
          <w:tcPr>
            <w:tcW w:w="720" w:type="dxa"/>
            <w:tcBorders>
              <w:top w:val="single" w:sz="4" w:space="0" w:color="0051BA"/>
              <w:left w:val="nil"/>
              <w:bottom w:val="single" w:sz="4" w:space="0" w:color="0051BA"/>
              <w:right w:val="nil"/>
            </w:tcBorders>
            <w:vAlign w:val="center"/>
          </w:tcPr>
          <w:p w:rsidR="006D2485" w:rsidRPr="00C20459" w:rsidRDefault="006D2485" w:rsidP="00717523">
            <w:pPr>
              <w:jc w:val="center"/>
            </w:pPr>
          </w:p>
        </w:tc>
        <w:tc>
          <w:tcPr>
            <w:tcW w:w="0" w:type="auto"/>
            <w:tcBorders>
              <w:top w:val="nil"/>
              <w:left w:val="nil"/>
              <w:bottom w:val="nil"/>
              <w:right w:val="nil"/>
            </w:tcBorders>
            <w:vAlign w:val="center"/>
          </w:tcPr>
          <w:p w:rsidR="006D2485" w:rsidRPr="00C20459" w:rsidRDefault="006D2485" w:rsidP="00717523"/>
        </w:tc>
      </w:tr>
      <w:tr w:rsidR="006D2485" w:rsidRPr="00C20459" w:rsidTr="00717523">
        <w:trPr>
          <w:cantSplit/>
          <w:jc w:val="center"/>
        </w:trPr>
        <w:tc>
          <w:tcPr>
            <w:tcW w:w="720" w:type="dxa"/>
            <w:tcBorders>
              <w:top w:val="single" w:sz="4" w:space="0" w:color="0051BA"/>
              <w:left w:val="single" w:sz="4" w:space="0" w:color="0051BA"/>
              <w:bottom w:val="single" w:sz="4" w:space="0" w:color="0051BA"/>
              <w:right w:val="single" w:sz="4" w:space="0" w:color="0051BA"/>
            </w:tcBorders>
            <w:vAlign w:val="center"/>
          </w:tcPr>
          <w:p w:rsidR="006D2485" w:rsidRPr="00C20459" w:rsidRDefault="006D2485" w:rsidP="00717523">
            <w:pPr>
              <w:pStyle w:val="BodyText"/>
              <w:ind w:left="0"/>
              <w:jc w:val="center"/>
            </w:pPr>
            <w:r w:rsidRPr="00C20459">
              <w:t>√</w:t>
            </w:r>
          </w:p>
        </w:tc>
        <w:tc>
          <w:tcPr>
            <w:tcW w:w="0" w:type="auto"/>
            <w:tcBorders>
              <w:top w:val="nil"/>
              <w:left w:val="single" w:sz="4" w:space="0" w:color="0051BA"/>
              <w:bottom w:val="nil"/>
              <w:right w:val="nil"/>
            </w:tcBorders>
            <w:vAlign w:val="center"/>
          </w:tcPr>
          <w:p w:rsidR="006D2485" w:rsidRPr="00C20459" w:rsidRDefault="006D2485" w:rsidP="00717523">
            <w:r w:rsidRPr="00C20459">
              <w:t>Dataset Code is in use</w:t>
            </w:r>
          </w:p>
        </w:tc>
      </w:tr>
      <w:tr w:rsidR="006D2485" w:rsidRPr="00C20459" w:rsidTr="00717523">
        <w:trPr>
          <w:cantSplit/>
          <w:trHeight w:hRule="exact" w:val="144"/>
          <w:jc w:val="center"/>
        </w:trPr>
        <w:tc>
          <w:tcPr>
            <w:tcW w:w="720" w:type="dxa"/>
            <w:tcBorders>
              <w:top w:val="single" w:sz="4" w:space="0" w:color="0051BA"/>
              <w:left w:val="nil"/>
              <w:bottom w:val="single" w:sz="4" w:space="0" w:color="0051BA"/>
              <w:right w:val="nil"/>
            </w:tcBorders>
            <w:vAlign w:val="center"/>
          </w:tcPr>
          <w:p w:rsidR="006D2485" w:rsidRPr="00C20459" w:rsidRDefault="006D2485" w:rsidP="00717523">
            <w:pPr>
              <w:jc w:val="center"/>
            </w:pPr>
          </w:p>
        </w:tc>
        <w:tc>
          <w:tcPr>
            <w:tcW w:w="0" w:type="auto"/>
            <w:tcBorders>
              <w:top w:val="nil"/>
              <w:left w:val="nil"/>
              <w:bottom w:val="nil"/>
              <w:right w:val="nil"/>
            </w:tcBorders>
            <w:vAlign w:val="center"/>
          </w:tcPr>
          <w:p w:rsidR="006D2485" w:rsidRPr="00C20459" w:rsidRDefault="006D2485" w:rsidP="00717523"/>
        </w:tc>
      </w:tr>
      <w:tr w:rsidR="006D2485" w:rsidRPr="00C20459" w:rsidTr="00717523">
        <w:trPr>
          <w:cantSplit/>
          <w:jc w:val="center"/>
        </w:trPr>
        <w:tc>
          <w:tcPr>
            <w:tcW w:w="720" w:type="dxa"/>
            <w:tcBorders>
              <w:top w:val="single" w:sz="4" w:space="0" w:color="0051BA"/>
              <w:left w:val="single" w:sz="4" w:space="0" w:color="0051BA"/>
              <w:bottom w:val="single" w:sz="4" w:space="0" w:color="0051BA"/>
              <w:right w:val="single" w:sz="4" w:space="0" w:color="0051BA"/>
            </w:tcBorders>
            <w:shd w:val="clear" w:color="auto" w:fill="A6A6A6" w:themeFill="background1" w:themeFillShade="A6"/>
            <w:vAlign w:val="center"/>
          </w:tcPr>
          <w:p w:rsidR="006D2485" w:rsidRPr="00C20459" w:rsidRDefault="006D2485" w:rsidP="00717523">
            <w:pPr>
              <w:jc w:val="center"/>
            </w:pPr>
          </w:p>
        </w:tc>
        <w:tc>
          <w:tcPr>
            <w:tcW w:w="0" w:type="auto"/>
            <w:tcBorders>
              <w:top w:val="nil"/>
              <w:left w:val="single" w:sz="4" w:space="0" w:color="0051BA"/>
              <w:bottom w:val="nil"/>
              <w:right w:val="nil"/>
            </w:tcBorders>
            <w:vAlign w:val="center"/>
          </w:tcPr>
          <w:p w:rsidR="006D2485" w:rsidRPr="00C20459" w:rsidRDefault="006D2485" w:rsidP="00717523">
            <w:r w:rsidRPr="00C20459">
              <w:t xml:space="preserve">Dataset Code is </w:t>
            </w:r>
            <w:r>
              <w:t>deprecated</w:t>
            </w:r>
          </w:p>
        </w:tc>
      </w:tr>
      <w:tr w:rsidR="006D2485" w:rsidRPr="00C20459" w:rsidTr="00717523">
        <w:trPr>
          <w:cantSplit/>
          <w:trHeight w:hRule="exact" w:val="144"/>
          <w:jc w:val="center"/>
        </w:trPr>
        <w:tc>
          <w:tcPr>
            <w:tcW w:w="720" w:type="dxa"/>
            <w:tcBorders>
              <w:top w:val="single" w:sz="4" w:space="0" w:color="0051BA"/>
              <w:left w:val="nil"/>
              <w:bottom w:val="single" w:sz="4" w:space="0" w:color="0051BA"/>
              <w:right w:val="nil"/>
            </w:tcBorders>
            <w:vAlign w:val="center"/>
          </w:tcPr>
          <w:p w:rsidR="006D2485" w:rsidRPr="00C20459" w:rsidRDefault="006D2485" w:rsidP="00717523">
            <w:pPr>
              <w:jc w:val="center"/>
            </w:pPr>
          </w:p>
        </w:tc>
        <w:tc>
          <w:tcPr>
            <w:tcW w:w="0" w:type="auto"/>
            <w:tcBorders>
              <w:top w:val="nil"/>
              <w:left w:val="nil"/>
              <w:bottom w:val="nil"/>
              <w:right w:val="nil"/>
            </w:tcBorders>
            <w:vAlign w:val="center"/>
          </w:tcPr>
          <w:p w:rsidR="006D2485" w:rsidRPr="00C20459" w:rsidRDefault="006D2485" w:rsidP="00717523"/>
        </w:tc>
      </w:tr>
      <w:tr w:rsidR="006D2485" w:rsidRPr="00C20459" w:rsidTr="00717523">
        <w:trPr>
          <w:cantSplit/>
          <w:jc w:val="center"/>
        </w:trPr>
        <w:tc>
          <w:tcPr>
            <w:tcW w:w="720" w:type="dxa"/>
            <w:tcBorders>
              <w:top w:val="single" w:sz="4" w:space="0" w:color="0051BA"/>
              <w:left w:val="single" w:sz="4" w:space="0" w:color="0051BA"/>
              <w:bottom w:val="single" w:sz="4" w:space="0" w:color="0051BA"/>
              <w:right w:val="single" w:sz="4" w:space="0" w:color="0051BA"/>
            </w:tcBorders>
            <w:shd w:val="clear" w:color="auto" w:fill="F2DBDB" w:themeFill="accent2" w:themeFillTint="33"/>
            <w:vAlign w:val="center"/>
          </w:tcPr>
          <w:p w:rsidR="006D2485" w:rsidRPr="00C20459" w:rsidRDefault="006D2485" w:rsidP="00717523">
            <w:pPr>
              <w:jc w:val="center"/>
            </w:pPr>
          </w:p>
        </w:tc>
        <w:tc>
          <w:tcPr>
            <w:tcW w:w="0" w:type="auto"/>
            <w:tcBorders>
              <w:top w:val="nil"/>
              <w:left w:val="single" w:sz="4" w:space="0" w:color="0051BA"/>
              <w:bottom w:val="nil"/>
              <w:right w:val="nil"/>
            </w:tcBorders>
            <w:vAlign w:val="center"/>
          </w:tcPr>
          <w:p w:rsidR="006D2485" w:rsidRPr="00C20459" w:rsidRDefault="006D2485" w:rsidP="00717523">
            <w:r w:rsidRPr="00C20459">
              <w:t xml:space="preserve">Dataset Code is </w:t>
            </w:r>
            <w:r>
              <w:t>reserved</w:t>
            </w:r>
          </w:p>
        </w:tc>
      </w:tr>
    </w:tbl>
    <w:p w:rsidR="00CE15FD" w:rsidRDefault="00CE15FD"/>
    <w:p w:rsidR="00CE15FD" w:rsidRDefault="00CE15FD"/>
    <w:p w:rsidR="00C71613" w:rsidRDefault="00C71613">
      <w:r>
        <w:br w:type="page"/>
      </w:r>
    </w:p>
    <w:p w:rsidR="00C71613" w:rsidRPr="00C20459" w:rsidRDefault="00C71613" w:rsidP="00C71613">
      <w:pPr>
        <w:pStyle w:val="Heading1"/>
        <w:keepLines w:val="0"/>
        <w:tabs>
          <w:tab w:val="num" w:pos="1080"/>
        </w:tabs>
        <w:spacing w:before="240" w:after="60" w:line="240" w:lineRule="auto"/>
        <w:ind w:left="1080" w:hanging="1080"/>
        <w:jc w:val="both"/>
      </w:pPr>
      <w:bookmarkStart w:id="91" w:name="_Toc383000579"/>
      <w:bookmarkStart w:id="92" w:name="_Toc456875506"/>
      <w:r>
        <w:lastRenderedPageBreak/>
        <w:t xml:space="preserve">Annex R: </w:t>
      </w:r>
      <w:r w:rsidRPr="00C20459">
        <w:t>Derived Datasets within the CDB</w:t>
      </w:r>
      <w:bookmarkEnd w:id="91"/>
      <w:bookmarkEnd w:id="92"/>
    </w:p>
    <w:p w:rsidR="00C71613" w:rsidRPr="00C20459" w:rsidRDefault="00DF4BB4" w:rsidP="00C71613">
      <w:ins w:id="93" w:author="Carl Reed" w:date="2017-12-14T16:29:00Z">
        <w:r>
          <w:t>B</w:t>
        </w:r>
        <w:r w:rsidRPr="00C20459">
          <w:t xml:space="preserve">y using Industry Standards </w:t>
        </w:r>
      </w:ins>
      <w:del w:id="94" w:author="Carl Reed" w:date="2017-12-14T16:29:00Z">
        <w:r w:rsidR="00C71613" w:rsidRPr="00C20459" w:rsidDel="00DF4BB4">
          <w:delText xml:space="preserve">As seen </w:delText>
        </w:r>
      </w:del>
      <w:r w:rsidR="00C71613" w:rsidRPr="00C20459">
        <w:t>throughout this document, the CDB S</w:t>
      </w:r>
      <w:ins w:id="95" w:author="Carl Reed" w:date="2017-12-14T16:29:00Z">
        <w:r>
          <w:t>tandard</w:t>
        </w:r>
      </w:ins>
      <w:del w:id="96" w:author="Carl Reed" w:date="2017-12-14T16:29:00Z">
        <w:r w:rsidR="00C71613" w:rsidRPr="00C20459" w:rsidDel="00DF4BB4">
          <w:delText>pecification</w:delText>
        </w:r>
      </w:del>
      <w:r w:rsidR="00C71613" w:rsidRPr="00C20459">
        <w:t xml:space="preserve"> </w:t>
      </w:r>
      <w:del w:id="97" w:author="Carl Reed" w:date="2017-12-14T16:29:00Z">
        <w:r w:rsidR="00C71613" w:rsidRPr="00C20459" w:rsidDel="00DF4BB4">
          <w:delText>provides all</w:delText>
        </w:r>
      </w:del>
      <w:ins w:id="98" w:author="Carl Reed" w:date="2017-12-14T16:29:00Z">
        <w:r>
          <w:t>defines</w:t>
        </w:r>
      </w:ins>
      <w:r w:rsidR="00C71613" w:rsidRPr="00C20459">
        <w:t xml:space="preserve"> the means and mechanisms to populate all the simulation datasets without involving data duplication</w:t>
      </w:r>
      <w:del w:id="99" w:author="Carl Reed" w:date="2017-12-14T16:29:00Z">
        <w:r w:rsidR="00C71613" w:rsidRPr="00C20459" w:rsidDel="00DF4BB4">
          <w:delText xml:space="preserve"> by using Industry Standards</w:delText>
        </w:r>
      </w:del>
      <w:r w:rsidR="00C71613" w:rsidRPr="00C20459">
        <w:t>.  However, there are situations where a specific dataset information type needs to be derived from another existing one in order to specialize further the information into another dataset type or form.</w:t>
      </w:r>
    </w:p>
    <w:p w:rsidR="00C71613" w:rsidRPr="00C20459" w:rsidRDefault="00C71613" w:rsidP="00C71613">
      <w:r w:rsidRPr="00C20459">
        <w:t>This consideration becomes a grey area where the off-line tools’ capability and the run-time simulation clients’ performance levels enforces this data derivation.</w:t>
      </w:r>
    </w:p>
    <w:p w:rsidR="00C71613" w:rsidRPr="00C20459" w:rsidRDefault="00C71613" w:rsidP="00C71613">
      <w:r w:rsidRPr="00C20459">
        <w:t>It is such a case with the Mip-Map data, Min-Max Elevation data</w:t>
      </w:r>
      <w:del w:id="100" w:author="Carl Reed" w:date="2017-12-14T16:30:00Z">
        <w:r w:rsidRPr="00C20459" w:rsidDel="00DF4BB4">
          <w:delText>t</w:delText>
        </w:r>
      </w:del>
      <w:r w:rsidRPr="00C20459">
        <w:t>, Tile Presence data, RCS data, and Raster Material data for example.</w:t>
      </w:r>
    </w:p>
    <w:p w:rsidR="00C71613" w:rsidRPr="00C20459" w:rsidRDefault="00C71613" w:rsidP="00C71613"/>
    <w:tbl>
      <w:tblPr>
        <w:tblW w:w="5000" w:type="pct"/>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ook w:val="01E0" w:firstRow="1" w:lastRow="1" w:firstColumn="1" w:lastColumn="1" w:noHBand="0" w:noVBand="0"/>
      </w:tblPr>
      <w:tblGrid>
        <w:gridCol w:w="1630"/>
        <w:gridCol w:w="4994"/>
        <w:gridCol w:w="2232"/>
      </w:tblGrid>
      <w:tr w:rsidR="00C71613" w:rsidRPr="00C20459" w:rsidTr="00717523">
        <w:trPr>
          <w:tblHeader/>
        </w:trPr>
        <w:tc>
          <w:tcPr>
            <w:tcW w:w="1728" w:type="dxa"/>
            <w:shd w:val="clear" w:color="auto" w:fill="C6D9F1" w:themeFill="text2" w:themeFillTint="33"/>
          </w:tcPr>
          <w:p w:rsidR="00C71613" w:rsidRPr="00C20459" w:rsidRDefault="00C71613" w:rsidP="00717523">
            <w:pPr>
              <w:pStyle w:val="BodyText"/>
              <w:ind w:left="0"/>
              <w:jc w:val="center"/>
              <w:rPr>
                <w:b/>
                <w:color w:val="0051BA"/>
              </w:rPr>
            </w:pPr>
            <w:r w:rsidRPr="00C20459">
              <w:rPr>
                <w:b/>
                <w:color w:val="0051BA"/>
              </w:rPr>
              <w:t>Source Dataset</w:t>
            </w:r>
          </w:p>
        </w:tc>
        <w:tc>
          <w:tcPr>
            <w:tcW w:w="5670" w:type="dxa"/>
            <w:shd w:val="clear" w:color="auto" w:fill="C6D9F1" w:themeFill="text2" w:themeFillTint="33"/>
          </w:tcPr>
          <w:p w:rsidR="00C71613" w:rsidRPr="00C20459" w:rsidRDefault="00C71613" w:rsidP="00717523">
            <w:pPr>
              <w:pStyle w:val="BodyText"/>
              <w:ind w:left="0"/>
              <w:jc w:val="center"/>
              <w:rPr>
                <w:b/>
                <w:color w:val="0051BA"/>
              </w:rPr>
            </w:pPr>
            <w:r w:rsidRPr="00C20459">
              <w:rPr>
                <w:b/>
                <w:color w:val="0051BA"/>
              </w:rPr>
              <w:t>Data Manipulation</w:t>
            </w:r>
          </w:p>
          <w:p w:rsidR="00C71613" w:rsidRPr="00C20459" w:rsidRDefault="00C71613" w:rsidP="00717523">
            <w:pPr>
              <w:pStyle w:val="BodyText"/>
              <w:ind w:left="0"/>
              <w:jc w:val="center"/>
              <w:rPr>
                <w:b/>
                <w:color w:val="0051BA"/>
              </w:rPr>
            </w:pPr>
            <w:r w:rsidRPr="00C20459">
              <w:rPr>
                <w:b/>
                <w:color w:val="0051BA"/>
              </w:rPr>
              <w:t>Description</w:t>
            </w:r>
          </w:p>
        </w:tc>
        <w:tc>
          <w:tcPr>
            <w:tcW w:w="2430" w:type="dxa"/>
            <w:shd w:val="clear" w:color="auto" w:fill="C6D9F1" w:themeFill="text2" w:themeFillTint="33"/>
          </w:tcPr>
          <w:p w:rsidR="00C71613" w:rsidRPr="00C20459" w:rsidRDefault="00C71613" w:rsidP="00717523">
            <w:pPr>
              <w:pStyle w:val="BodyText"/>
              <w:ind w:left="0"/>
              <w:jc w:val="center"/>
              <w:rPr>
                <w:b/>
                <w:color w:val="0051BA"/>
              </w:rPr>
            </w:pPr>
            <w:r w:rsidRPr="00C20459">
              <w:rPr>
                <w:b/>
                <w:color w:val="0051BA"/>
              </w:rPr>
              <w:t>Resulting Dataset(s)</w:t>
            </w:r>
          </w:p>
        </w:tc>
      </w:tr>
      <w:tr w:rsidR="00C71613" w:rsidRPr="00C20459" w:rsidTr="00717523">
        <w:tc>
          <w:tcPr>
            <w:tcW w:w="1728" w:type="dxa"/>
            <w:shd w:val="clear" w:color="auto" w:fill="auto"/>
          </w:tcPr>
          <w:p w:rsidR="00C71613" w:rsidRPr="00C20459" w:rsidRDefault="00C71613" w:rsidP="00717523">
            <w:pPr>
              <w:pStyle w:val="BodyText"/>
              <w:ind w:left="0"/>
              <w:jc w:val="left"/>
            </w:pPr>
            <w:r w:rsidRPr="00C20459">
              <w:t>Elevation Dataset</w:t>
            </w:r>
          </w:p>
        </w:tc>
        <w:tc>
          <w:tcPr>
            <w:tcW w:w="5670" w:type="dxa"/>
            <w:shd w:val="clear" w:color="auto" w:fill="auto"/>
          </w:tcPr>
          <w:p w:rsidR="00C71613" w:rsidRPr="00C20459" w:rsidRDefault="00C71613" w:rsidP="00717523">
            <w:pPr>
              <w:pStyle w:val="BodyText"/>
              <w:ind w:left="0"/>
            </w:pPr>
            <w:r w:rsidRPr="00C20459">
              <w:t>In order to produce the various Level Of Details within the Elevation Dataset, it is often necessary to over-sample or sub-sample a primary set of data values.  Since those values within the LOD hierarchy may come from a single data source, the LODs can be seen as derived information which can better accommodate the client needs based on their performance level.</w:t>
            </w:r>
          </w:p>
        </w:tc>
        <w:tc>
          <w:tcPr>
            <w:tcW w:w="2430" w:type="dxa"/>
            <w:shd w:val="clear" w:color="auto" w:fill="auto"/>
          </w:tcPr>
          <w:p w:rsidR="00C71613" w:rsidRPr="00C20459" w:rsidRDefault="00C71613" w:rsidP="00717523">
            <w:pPr>
              <w:pStyle w:val="BodyText"/>
              <w:ind w:left="0"/>
              <w:jc w:val="left"/>
            </w:pPr>
            <w:r w:rsidRPr="00C20459">
              <w:t>Elevation LODs</w:t>
            </w:r>
          </w:p>
        </w:tc>
      </w:tr>
      <w:tr w:rsidR="00C71613" w:rsidRPr="00C20459" w:rsidTr="00717523">
        <w:tc>
          <w:tcPr>
            <w:tcW w:w="1728" w:type="dxa"/>
            <w:shd w:val="clear" w:color="auto" w:fill="auto"/>
          </w:tcPr>
          <w:p w:rsidR="00C71613" w:rsidRPr="00C20459" w:rsidRDefault="00C71613" w:rsidP="00717523">
            <w:pPr>
              <w:pStyle w:val="BodyText"/>
              <w:ind w:left="0"/>
              <w:jc w:val="left"/>
            </w:pPr>
            <w:r w:rsidRPr="00C20459">
              <w:t>Elevation Dataset</w:t>
            </w:r>
          </w:p>
        </w:tc>
        <w:tc>
          <w:tcPr>
            <w:tcW w:w="5670" w:type="dxa"/>
            <w:shd w:val="clear" w:color="auto" w:fill="auto"/>
          </w:tcPr>
          <w:p w:rsidR="00C71613" w:rsidRPr="00DF4BB4" w:rsidRDefault="00C71613" w:rsidP="00DF4BB4">
            <w:r w:rsidRPr="00DF4BB4">
              <w:t xml:space="preserve">For clients that need to compute line of sights (LOS) between simulation entities spread across a vast terrain area, it is imperative to have a fast way of knowing the minimum and maximum elevations within a tile without loading the entire elevation data grid. The min/max elevation dataset can be used to ensure a fast pre-determination of entities occultation state with the terrain. The min/max data is stored in the form of a quad-tree pyramid and is based on the area covered at the given depth level of the quad-tree. For example, for the maximum dataset the top will contain the maximum for the whole of the geocell, the next pyramid level contains maximum data for each the quarter geocells and so on. Similarly for the minimum the top </w:t>
            </w:r>
            <w:r w:rsidRPr="00DF4BB4">
              <w:lastRenderedPageBreak/>
              <w:t>represents the minimum for the whole of the geocell going down as for maximums. Currently the pyramid size is fixed and goes down to level 9 which covers areas that are approximately 256x256 meters square; note that the depth level can be modified to a finer or coarser level but level 9 is suggested as a reasonable compromise of performance vs. storage. A tool will pre-determine the minimum and maximum elevations within a geocell’s elevations and generate the quad-trees described previously; note that the tool will use all of the elevation data that is present in the elevation dataset to determine the maximums or minimums in a given area. The tool will provide Min-Max values to client devices through the Min-Max Elevation datasets in the CDB.</w:t>
            </w:r>
          </w:p>
        </w:tc>
        <w:tc>
          <w:tcPr>
            <w:tcW w:w="2430" w:type="dxa"/>
            <w:shd w:val="clear" w:color="auto" w:fill="auto"/>
          </w:tcPr>
          <w:p w:rsidR="00C71613" w:rsidRPr="00DF4BB4" w:rsidRDefault="00C71613" w:rsidP="00DF4BB4">
            <w:r w:rsidRPr="00DF4BB4">
              <w:lastRenderedPageBreak/>
              <w:t>Min-Max Elevation</w:t>
            </w:r>
          </w:p>
        </w:tc>
      </w:tr>
      <w:tr w:rsidR="00C71613" w:rsidRPr="00C20459" w:rsidTr="00717523">
        <w:tc>
          <w:tcPr>
            <w:tcW w:w="1728" w:type="dxa"/>
            <w:shd w:val="clear" w:color="auto" w:fill="auto"/>
          </w:tcPr>
          <w:p w:rsidR="00C71613" w:rsidRPr="00C20459" w:rsidRDefault="00C71613" w:rsidP="00717523">
            <w:pPr>
              <w:pStyle w:val="BodyText"/>
              <w:ind w:left="0"/>
              <w:jc w:val="left"/>
            </w:pPr>
            <w:r w:rsidRPr="00C20459">
              <w:lastRenderedPageBreak/>
              <w:t>Vector Datasets (Point, Lineal and Areal Features)</w:t>
            </w:r>
          </w:p>
        </w:tc>
        <w:tc>
          <w:tcPr>
            <w:tcW w:w="5670" w:type="dxa"/>
            <w:shd w:val="clear" w:color="auto" w:fill="auto"/>
          </w:tcPr>
          <w:p w:rsidR="00C71613" w:rsidRPr="00C20459" w:rsidRDefault="00C71613" w:rsidP="00717523">
            <w:pPr>
              <w:pStyle w:val="BodyText"/>
              <w:ind w:left="0"/>
            </w:pPr>
            <w:r w:rsidRPr="00C20459">
              <w:t xml:space="preserve">The Max Culture Height data is produced for clients that need to compute line of sights (LOS) between simulation entities spread across a vast terrain area that take into account the maximum cultural feature heights. The dataset helps rapidly assess an intersection status of line-of-sight with cultural features.  This dataset is derived from the Vector Datasets of the CDB for corresponding tiles. The storage is done via a quad-tree similar to that of the min/max elevation the top of the pyramid represents the height of the highest cultural feature in the dataset going down to a suggested depth level of 9. </w:t>
            </w:r>
          </w:p>
        </w:tc>
        <w:tc>
          <w:tcPr>
            <w:tcW w:w="2430" w:type="dxa"/>
            <w:shd w:val="clear" w:color="auto" w:fill="auto"/>
          </w:tcPr>
          <w:p w:rsidR="00C71613" w:rsidRPr="00C20459" w:rsidRDefault="00C71613" w:rsidP="00717523">
            <w:pPr>
              <w:pStyle w:val="BodyText"/>
              <w:ind w:left="0"/>
              <w:jc w:val="left"/>
            </w:pPr>
            <w:r w:rsidRPr="00C20459">
              <w:t>Max Culture Height</w:t>
            </w:r>
          </w:p>
        </w:tc>
      </w:tr>
      <w:tr w:rsidR="00C71613" w:rsidRPr="00C20459" w:rsidTr="00717523">
        <w:tc>
          <w:tcPr>
            <w:tcW w:w="1728" w:type="dxa"/>
            <w:shd w:val="clear" w:color="auto" w:fill="auto"/>
          </w:tcPr>
          <w:p w:rsidR="00C71613" w:rsidRPr="00F04B06" w:rsidRDefault="00C71613" w:rsidP="00717523">
            <w:pPr>
              <w:pStyle w:val="BodyText"/>
              <w:ind w:left="0"/>
              <w:jc w:val="left"/>
              <w:rPr>
                <w:lang w:val="es-CO"/>
              </w:rPr>
            </w:pPr>
            <w:r w:rsidRPr="00F04B06">
              <w:rPr>
                <w:lang w:val="es-CO"/>
              </w:rPr>
              <w:t>3D Model (GT, GS, MM) Datasets</w:t>
            </w:r>
          </w:p>
        </w:tc>
        <w:tc>
          <w:tcPr>
            <w:tcW w:w="5670" w:type="dxa"/>
            <w:shd w:val="clear" w:color="auto" w:fill="auto"/>
          </w:tcPr>
          <w:p w:rsidR="00C71613" w:rsidRPr="00C20459" w:rsidRDefault="00C71613" w:rsidP="00717523">
            <w:pPr>
              <w:pStyle w:val="BodyText"/>
              <w:ind w:left="0"/>
            </w:pPr>
            <w:r w:rsidRPr="00C20459">
              <w:t xml:space="preserve">The polar diagram data (covering all aspect angles) of the RCS dataset for Geotypical, Geospecific or Moving Models cannot readily be computed at run-time due to the complex mathematical computing algorithms and resources required to determine the Electro-Magnetic Energy absorption levels by the model’s materials, the corner reflections, the multi-path reflections, EM parameters </w:t>
            </w:r>
            <w:r w:rsidRPr="00C20459">
              <w:lastRenderedPageBreak/>
              <w:t>(frequency, polarization) effects, and so on.  Therefore, off-line COTS tools are used to analyze the 3D model geometry and its materials in order to produce the RCS dataset specifically for different frequencies and polarizations.</w:t>
            </w:r>
          </w:p>
        </w:tc>
        <w:tc>
          <w:tcPr>
            <w:tcW w:w="2430" w:type="dxa"/>
            <w:shd w:val="clear" w:color="auto" w:fill="auto"/>
          </w:tcPr>
          <w:p w:rsidR="00C71613" w:rsidRPr="00C20459" w:rsidRDefault="00C71613" w:rsidP="00717523">
            <w:pPr>
              <w:pStyle w:val="BodyText"/>
              <w:ind w:left="0"/>
              <w:jc w:val="left"/>
            </w:pPr>
            <w:r w:rsidRPr="00C20459">
              <w:lastRenderedPageBreak/>
              <w:t>RCS (Radar Cross Section)</w:t>
            </w:r>
          </w:p>
        </w:tc>
      </w:tr>
      <w:tr w:rsidR="00C71613" w:rsidRPr="00C20459" w:rsidTr="00717523">
        <w:tc>
          <w:tcPr>
            <w:tcW w:w="1728" w:type="dxa"/>
            <w:shd w:val="clear" w:color="auto" w:fill="auto"/>
          </w:tcPr>
          <w:p w:rsidR="00C71613" w:rsidRPr="00C20459" w:rsidRDefault="00C71613" w:rsidP="00717523">
            <w:pPr>
              <w:pStyle w:val="BodyText"/>
              <w:ind w:left="0"/>
              <w:jc w:val="left"/>
            </w:pPr>
            <w:r w:rsidRPr="00C20459">
              <w:lastRenderedPageBreak/>
              <w:t>Vector Datasets (Point, Lineal and Areal Features)</w:t>
            </w:r>
          </w:p>
        </w:tc>
        <w:tc>
          <w:tcPr>
            <w:tcW w:w="5670" w:type="dxa"/>
            <w:shd w:val="clear" w:color="auto" w:fill="auto"/>
          </w:tcPr>
          <w:p w:rsidR="00C71613" w:rsidRPr="00C20459" w:rsidRDefault="00C71613" w:rsidP="00717523">
            <w:pPr>
              <w:pStyle w:val="BodyText"/>
              <w:ind w:left="0"/>
            </w:pPr>
            <w:r w:rsidRPr="00C20459">
              <w:t>Since the material attribution is normally done in the vector data, a rasterization operation among all features is required to come up with a raster grid of attributed materials.</w:t>
            </w:r>
          </w:p>
        </w:tc>
        <w:tc>
          <w:tcPr>
            <w:tcW w:w="2430" w:type="dxa"/>
            <w:shd w:val="clear" w:color="auto" w:fill="auto"/>
          </w:tcPr>
          <w:p w:rsidR="00C71613" w:rsidRPr="00C20459" w:rsidRDefault="00C71613" w:rsidP="00717523">
            <w:pPr>
              <w:pStyle w:val="BodyText"/>
              <w:ind w:left="0"/>
              <w:jc w:val="left"/>
            </w:pPr>
            <w:r w:rsidRPr="00C20459">
              <w:t>Raster Material</w:t>
            </w:r>
          </w:p>
        </w:tc>
      </w:tr>
    </w:tbl>
    <w:p w:rsidR="00C71613" w:rsidRDefault="00C71613"/>
    <w:p w:rsidR="00C71613" w:rsidRDefault="00C71613">
      <w:r>
        <w:br w:type="page"/>
      </w:r>
    </w:p>
    <w:p w:rsidR="00CE15FD" w:rsidRDefault="00CE15FD"/>
    <w:p w:rsidR="00CE15FD" w:rsidRDefault="00CE15FD"/>
    <w:p w:rsidR="00CE15FD" w:rsidRDefault="00CE15FD">
      <w:bookmarkStart w:id="101" w:name="h.1y810tw" w:colFirst="0" w:colLast="0"/>
      <w:bookmarkStart w:id="102" w:name="h.4i7ojhp" w:colFirst="0" w:colLast="0"/>
      <w:bookmarkEnd w:id="101"/>
      <w:bookmarkEnd w:id="102"/>
    </w:p>
    <w:p w:rsidR="00F065C8" w:rsidRPr="00687539" w:rsidRDefault="00687539" w:rsidP="00F065C8">
      <w:pPr>
        <w:pStyle w:val="Heading1"/>
      </w:pPr>
      <w:bookmarkStart w:id="103" w:name="_Toc456875507"/>
      <w:r>
        <w:t xml:space="preserve">Annex S: </w:t>
      </w:r>
      <w:r w:rsidR="00F065C8" w:rsidRPr="00687539">
        <w:t xml:space="preserve">Default Read and Write values </w:t>
      </w:r>
      <w:r w:rsidR="00316AF9">
        <w:t>for</w:t>
      </w:r>
      <w:r w:rsidR="00F065C8" w:rsidRPr="00687539">
        <w:t xml:space="preserve"> Simulator Client-Devices</w:t>
      </w:r>
      <w:bookmarkEnd w:id="103"/>
    </w:p>
    <w:p w:rsidR="00F065C8" w:rsidRPr="00C20459" w:rsidRDefault="00F065C8" w:rsidP="00F065C8">
      <w:pPr>
        <w:pStyle w:val="BodyText"/>
        <w:ind w:left="0"/>
        <w:jc w:val="left"/>
      </w:pPr>
      <w:r w:rsidRPr="00C20459">
        <w:t xml:space="preserve">As seen throughout this document, the CDB </w:t>
      </w:r>
      <w:r>
        <w:t>standard</w:t>
      </w:r>
      <w:r w:rsidRPr="00C20459">
        <w:t xml:space="preserve"> provides guidelines with respect to default values in cases where no data could be read from the CDB for requested datasets.  Those default parameters are captured in a Metadata file within the CDB.  The Table below summarizes all the Default Parameters Names and the suggested initial values to be used by client-devices.  In cases where the default parameter would be missing altogether from </w:t>
      </w:r>
      <w:r w:rsidRPr="00C20459">
        <w:rPr>
          <w:b/>
        </w:rPr>
        <w:t>\CDB\Metadata\Defaults.xml</w:t>
      </w:r>
      <w:r w:rsidRPr="00C20459">
        <w:t>, Client-Devices shall use the “Default Value” found in the fourth column.  A “Read” default refers to the value being assumed while reading the CDB data.  A “Write” default refers to the value being written to the file when content-generation tools have partial source data.</w:t>
      </w:r>
    </w:p>
    <w:p w:rsidR="00F065C8" w:rsidRPr="00C20459" w:rsidRDefault="00F065C8" w:rsidP="00F065C8">
      <w:pPr>
        <w:pStyle w:val="BodyText"/>
      </w:pPr>
    </w:p>
    <w:tbl>
      <w:tblPr>
        <w:tblW w:w="0" w:type="auto"/>
        <w:tblBorders>
          <w:top w:val="single" w:sz="4" w:space="0" w:color="0051BA"/>
          <w:left w:val="single" w:sz="4" w:space="0" w:color="0051BA"/>
          <w:bottom w:val="single" w:sz="4" w:space="0" w:color="0051BA"/>
          <w:right w:val="single" w:sz="4" w:space="0" w:color="0051BA"/>
          <w:insideH w:val="single" w:sz="4" w:space="0" w:color="0051BA"/>
          <w:insideV w:val="single" w:sz="4" w:space="0" w:color="0051BA"/>
        </w:tblBorders>
        <w:tblLayout w:type="fixed"/>
        <w:tblLook w:val="01E0" w:firstRow="1" w:lastRow="1" w:firstColumn="1" w:lastColumn="1" w:noHBand="0" w:noVBand="0"/>
      </w:tblPr>
      <w:tblGrid>
        <w:gridCol w:w="3361"/>
        <w:gridCol w:w="2413"/>
        <w:gridCol w:w="709"/>
        <w:gridCol w:w="1882"/>
        <w:gridCol w:w="430"/>
      </w:tblGrid>
      <w:tr w:rsidR="00F065C8" w:rsidRPr="00C20459" w:rsidTr="00687539">
        <w:trPr>
          <w:trHeight w:val="657"/>
          <w:tblHeader/>
        </w:trPr>
        <w:tc>
          <w:tcPr>
            <w:tcW w:w="3361" w:type="dxa"/>
            <w:shd w:val="clear" w:color="auto" w:fill="C6D9F1" w:themeFill="text2" w:themeFillTint="33"/>
            <w:vAlign w:val="center"/>
          </w:tcPr>
          <w:p w:rsidR="00F065C8" w:rsidRPr="00C20459" w:rsidRDefault="00F065C8" w:rsidP="006E4FB6">
            <w:pPr>
              <w:rPr>
                <w:b/>
                <w:color w:val="0051BA"/>
                <w:sz w:val="18"/>
                <w:szCs w:val="18"/>
              </w:rPr>
            </w:pPr>
            <w:r w:rsidRPr="00C20459">
              <w:rPr>
                <w:b/>
                <w:color w:val="0051BA"/>
                <w:sz w:val="18"/>
                <w:szCs w:val="18"/>
              </w:rPr>
              <w:t>Parameter Name</w:t>
            </w:r>
          </w:p>
        </w:tc>
        <w:tc>
          <w:tcPr>
            <w:tcW w:w="2413" w:type="dxa"/>
            <w:shd w:val="clear" w:color="auto" w:fill="C6D9F1" w:themeFill="text2" w:themeFillTint="33"/>
            <w:vAlign w:val="center"/>
          </w:tcPr>
          <w:p w:rsidR="00F065C8" w:rsidRPr="00C20459" w:rsidRDefault="00F065C8" w:rsidP="006E4FB6">
            <w:pPr>
              <w:rPr>
                <w:b/>
                <w:color w:val="0051BA"/>
                <w:sz w:val="18"/>
                <w:szCs w:val="18"/>
              </w:rPr>
            </w:pPr>
            <w:r w:rsidRPr="00C20459">
              <w:rPr>
                <w:b/>
                <w:color w:val="0051BA"/>
                <w:sz w:val="18"/>
                <w:szCs w:val="18"/>
              </w:rPr>
              <w:t>Dataset</w:t>
            </w:r>
          </w:p>
        </w:tc>
        <w:tc>
          <w:tcPr>
            <w:tcW w:w="709" w:type="dxa"/>
            <w:shd w:val="clear" w:color="auto" w:fill="C6D9F1" w:themeFill="text2" w:themeFillTint="33"/>
            <w:vAlign w:val="center"/>
          </w:tcPr>
          <w:p w:rsidR="00F065C8" w:rsidRPr="00C20459" w:rsidRDefault="00F065C8" w:rsidP="006E4FB6">
            <w:pPr>
              <w:rPr>
                <w:b/>
                <w:color w:val="0051BA"/>
                <w:sz w:val="18"/>
                <w:szCs w:val="18"/>
              </w:rPr>
            </w:pPr>
            <w:r w:rsidRPr="00C20459">
              <w:rPr>
                <w:b/>
                <w:color w:val="0051BA"/>
                <w:sz w:val="18"/>
                <w:szCs w:val="18"/>
              </w:rPr>
              <w:t>Type</w:t>
            </w:r>
          </w:p>
        </w:tc>
        <w:tc>
          <w:tcPr>
            <w:tcW w:w="1882" w:type="dxa"/>
            <w:shd w:val="clear" w:color="auto" w:fill="C6D9F1" w:themeFill="text2" w:themeFillTint="33"/>
            <w:vAlign w:val="center"/>
          </w:tcPr>
          <w:p w:rsidR="00F065C8" w:rsidRPr="00C20459" w:rsidRDefault="00F065C8" w:rsidP="006E4FB6">
            <w:pPr>
              <w:rPr>
                <w:b/>
                <w:color w:val="0051BA"/>
                <w:sz w:val="18"/>
                <w:szCs w:val="18"/>
              </w:rPr>
            </w:pPr>
            <w:r w:rsidRPr="00C20459">
              <w:rPr>
                <w:b/>
                <w:color w:val="0051BA"/>
                <w:sz w:val="18"/>
                <w:szCs w:val="18"/>
              </w:rPr>
              <w:t>Default Value</w:t>
            </w:r>
          </w:p>
        </w:tc>
        <w:tc>
          <w:tcPr>
            <w:tcW w:w="430" w:type="dxa"/>
            <w:shd w:val="clear" w:color="auto" w:fill="C6D9F1" w:themeFill="text2" w:themeFillTint="33"/>
            <w:vAlign w:val="center"/>
          </w:tcPr>
          <w:p w:rsidR="00F065C8" w:rsidRPr="00C20459" w:rsidRDefault="00F065C8" w:rsidP="006E4FB6">
            <w:pPr>
              <w:rPr>
                <w:b/>
                <w:color w:val="0051BA"/>
                <w:sz w:val="18"/>
                <w:szCs w:val="18"/>
              </w:rPr>
            </w:pPr>
            <w:r w:rsidRPr="00C20459">
              <w:rPr>
                <w:b/>
                <w:color w:val="0051BA"/>
                <w:sz w:val="18"/>
                <w:szCs w:val="18"/>
              </w:rPr>
              <w:t>R/W</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Default_Elevation-1</w:t>
            </w:r>
          </w:p>
        </w:tc>
        <w:tc>
          <w:tcPr>
            <w:tcW w:w="2413" w:type="dxa"/>
            <w:vAlign w:val="center"/>
          </w:tcPr>
          <w:p w:rsidR="00F065C8" w:rsidRPr="00C20459" w:rsidRDefault="00F065C8" w:rsidP="006E4FB6">
            <w:pPr>
              <w:pStyle w:val="BodyText"/>
              <w:ind w:left="0"/>
              <w:jc w:val="left"/>
              <w:rPr>
                <w:sz w:val="20"/>
              </w:rPr>
            </w:pPr>
            <w:r w:rsidRPr="00C20459">
              <w:rPr>
                <w:sz w:val="20"/>
              </w:rPr>
              <w:t>001_Elevation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 m</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Default_Elevation-[2-99]</w:t>
            </w:r>
          </w:p>
        </w:tc>
        <w:tc>
          <w:tcPr>
            <w:tcW w:w="2413" w:type="dxa"/>
            <w:vAlign w:val="center"/>
          </w:tcPr>
          <w:p w:rsidR="00F065C8" w:rsidRPr="00C20459" w:rsidRDefault="00F065C8" w:rsidP="006E4FB6">
            <w:pPr>
              <w:pStyle w:val="BodyText"/>
              <w:ind w:left="0"/>
              <w:jc w:val="left"/>
              <w:rPr>
                <w:sz w:val="20"/>
              </w:rPr>
            </w:pPr>
            <w:r w:rsidRPr="00C20459">
              <w:rPr>
                <w:sz w:val="20"/>
              </w:rPr>
              <w:t>001_Elevation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 m</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Default_Primary_Elevation_Control</w:t>
            </w:r>
          </w:p>
        </w:tc>
        <w:tc>
          <w:tcPr>
            <w:tcW w:w="2413" w:type="dxa"/>
            <w:vAlign w:val="center"/>
          </w:tcPr>
          <w:p w:rsidR="00F065C8" w:rsidRPr="00C20459" w:rsidRDefault="00F065C8" w:rsidP="006E4FB6">
            <w:pPr>
              <w:pStyle w:val="BodyText"/>
              <w:ind w:left="0"/>
              <w:jc w:val="left"/>
              <w:rPr>
                <w:sz w:val="20"/>
              </w:rPr>
            </w:pPr>
            <w:r w:rsidRPr="00C20459">
              <w:rPr>
                <w:sz w:val="20"/>
              </w:rPr>
              <w:t>001_Elevation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integer</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INSIDE (1)</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Default_Subordinate_Elevation_Control</w:t>
            </w:r>
          </w:p>
        </w:tc>
        <w:tc>
          <w:tcPr>
            <w:tcW w:w="2413" w:type="dxa"/>
            <w:vAlign w:val="center"/>
          </w:tcPr>
          <w:p w:rsidR="00F065C8" w:rsidRPr="00C20459" w:rsidRDefault="00F065C8" w:rsidP="006E4FB6">
            <w:pPr>
              <w:pStyle w:val="BodyText"/>
              <w:ind w:left="0"/>
              <w:jc w:val="left"/>
              <w:rPr>
                <w:sz w:val="20"/>
              </w:rPr>
            </w:pPr>
            <w:r w:rsidRPr="00C20459">
              <w:rPr>
                <w:sz w:val="20"/>
              </w:rPr>
              <w:t>001_Elevation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integer</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NO_ELEVATION (0)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Default_Bathymetry</w:t>
            </w:r>
          </w:p>
        </w:tc>
        <w:tc>
          <w:tcPr>
            <w:tcW w:w="2413" w:type="dxa"/>
            <w:vAlign w:val="center"/>
          </w:tcPr>
          <w:p w:rsidR="00F065C8" w:rsidRPr="00C20459" w:rsidRDefault="00F065C8" w:rsidP="006E4FB6">
            <w:pPr>
              <w:pStyle w:val="BodyText"/>
              <w:ind w:left="0"/>
              <w:jc w:val="left"/>
              <w:rPr>
                <w:sz w:val="20"/>
              </w:rPr>
            </w:pPr>
            <w:r w:rsidRPr="00C20459">
              <w:rPr>
                <w:sz w:val="20"/>
              </w:rPr>
              <w:t>001_Elevation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 m</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Default_Tide</w:t>
            </w:r>
          </w:p>
        </w:tc>
        <w:tc>
          <w:tcPr>
            <w:tcW w:w="2413" w:type="dxa"/>
            <w:vAlign w:val="center"/>
          </w:tcPr>
          <w:p w:rsidR="00F065C8" w:rsidRPr="00C20459" w:rsidRDefault="00F065C8" w:rsidP="006E4FB6">
            <w:pPr>
              <w:pStyle w:val="BodyText"/>
              <w:ind w:left="0"/>
              <w:jc w:val="left"/>
              <w:rPr>
                <w:sz w:val="20"/>
              </w:rPr>
            </w:pPr>
            <w:r w:rsidRPr="00C20459">
              <w:rPr>
                <w:sz w:val="20"/>
              </w:rPr>
              <w:t>001_Elevation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2.5 m</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Default_MinElevation_CaseI</w:t>
            </w:r>
          </w:p>
        </w:tc>
        <w:tc>
          <w:tcPr>
            <w:tcW w:w="2413" w:type="dxa"/>
            <w:vAlign w:val="center"/>
          </w:tcPr>
          <w:p w:rsidR="00F065C8" w:rsidRPr="00C20459" w:rsidRDefault="00F065C8" w:rsidP="006E4FB6">
            <w:pPr>
              <w:pStyle w:val="BodyText"/>
              <w:ind w:left="0"/>
              <w:jc w:val="left"/>
              <w:rPr>
                <w:sz w:val="20"/>
              </w:rPr>
            </w:pPr>
            <w:r w:rsidRPr="00C20459">
              <w:rPr>
                <w:sz w:val="20"/>
              </w:rPr>
              <w:t>002_MinMaxElevation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Default_Elevation-1</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Default_MaxElevation_CaseI</w:t>
            </w:r>
          </w:p>
        </w:tc>
        <w:tc>
          <w:tcPr>
            <w:tcW w:w="2413" w:type="dxa"/>
            <w:vAlign w:val="center"/>
          </w:tcPr>
          <w:p w:rsidR="00F065C8" w:rsidRPr="00C20459" w:rsidRDefault="00F065C8" w:rsidP="006E4FB6">
            <w:pPr>
              <w:pStyle w:val="BodyText"/>
              <w:ind w:left="0"/>
              <w:jc w:val="left"/>
              <w:rPr>
                <w:sz w:val="20"/>
              </w:rPr>
            </w:pPr>
            <w:r w:rsidRPr="00C20459">
              <w:rPr>
                <w:sz w:val="20"/>
              </w:rPr>
              <w:t>002_MinMaxElevation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Default_Elevation-1</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Default_MinElevation_CaseII</w:t>
            </w:r>
          </w:p>
        </w:tc>
        <w:tc>
          <w:tcPr>
            <w:tcW w:w="2413" w:type="dxa"/>
            <w:vAlign w:val="center"/>
          </w:tcPr>
          <w:p w:rsidR="00F065C8" w:rsidRPr="00C20459" w:rsidRDefault="00F065C8" w:rsidP="006E4FB6">
            <w:pPr>
              <w:pStyle w:val="BodyText"/>
              <w:ind w:left="0"/>
              <w:jc w:val="left"/>
              <w:rPr>
                <w:sz w:val="20"/>
              </w:rPr>
            </w:pPr>
            <w:r w:rsidRPr="00C20459">
              <w:rPr>
                <w:sz w:val="20"/>
              </w:rPr>
              <w:t>002_MinMaxElevation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-400 m</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Default_MaxElevation_CaseII</w:t>
            </w:r>
          </w:p>
        </w:tc>
        <w:tc>
          <w:tcPr>
            <w:tcW w:w="2413" w:type="dxa"/>
            <w:vAlign w:val="center"/>
          </w:tcPr>
          <w:p w:rsidR="00F065C8" w:rsidRPr="00C20459" w:rsidRDefault="00F065C8" w:rsidP="006E4FB6">
            <w:pPr>
              <w:pStyle w:val="BodyText"/>
              <w:ind w:left="0"/>
              <w:jc w:val="left"/>
              <w:rPr>
                <w:sz w:val="20"/>
              </w:rPr>
            </w:pPr>
            <w:r w:rsidRPr="00C20459">
              <w:rPr>
                <w:sz w:val="20"/>
              </w:rPr>
              <w:t>002_MinMaxElevation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8846 m</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Default_MinElevation_CaseIII</w:t>
            </w:r>
          </w:p>
        </w:tc>
        <w:tc>
          <w:tcPr>
            <w:tcW w:w="2413" w:type="dxa"/>
            <w:vAlign w:val="center"/>
          </w:tcPr>
          <w:p w:rsidR="00F065C8" w:rsidRPr="00C20459" w:rsidRDefault="00F065C8" w:rsidP="006E4FB6">
            <w:pPr>
              <w:pStyle w:val="BodyText"/>
              <w:ind w:left="0"/>
              <w:jc w:val="left"/>
              <w:rPr>
                <w:sz w:val="20"/>
              </w:rPr>
            </w:pPr>
            <w:r w:rsidRPr="00C20459">
              <w:rPr>
                <w:sz w:val="20"/>
              </w:rPr>
              <w:t>002_MinMaxElevation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8846 m</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W</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Default_MaxElevation_CaseIII</w:t>
            </w:r>
          </w:p>
        </w:tc>
        <w:tc>
          <w:tcPr>
            <w:tcW w:w="2413" w:type="dxa"/>
            <w:vAlign w:val="center"/>
          </w:tcPr>
          <w:p w:rsidR="00F065C8" w:rsidRPr="00C20459" w:rsidRDefault="00F065C8" w:rsidP="006E4FB6">
            <w:pPr>
              <w:pStyle w:val="BodyText"/>
              <w:ind w:left="0"/>
              <w:jc w:val="left"/>
              <w:rPr>
                <w:sz w:val="20"/>
              </w:rPr>
            </w:pPr>
            <w:r w:rsidRPr="00C20459">
              <w:rPr>
                <w:sz w:val="20"/>
              </w:rPr>
              <w:t>002_MinMaxElevation</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-400 m</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W</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Default_MaxCulture_CaseI</w:t>
            </w:r>
          </w:p>
        </w:tc>
        <w:tc>
          <w:tcPr>
            <w:tcW w:w="2413" w:type="dxa"/>
            <w:vAlign w:val="center"/>
          </w:tcPr>
          <w:p w:rsidR="00F065C8" w:rsidRPr="00C20459" w:rsidRDefault="00F065C8" w:rsidP="006E4FB6">
            <w:pPr>
              <w:pStyle w:val="BodyText"/>
              <w:ind w:left="0"/>
              <w:jc w:val="left"/>
              <w:rPr>
                <w:sz w:val="20"/>
              </w:rPr>
            </w:pPr>
            <w:r w:rsidRPr="00C20459">
              <w:rPr>
                <w:sz w:val="20"/>
              </w:rPr>
              <w:t>003_MaxCulture</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600 m</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Default_MaxCulture_CaseII</w:t>
            </w:r>
          </w:p>
        </w:tc>
        <w:tc>
          <w:tcPr>
            <w:tcW w:w="2413" w:type="dxa"/>
            <w:vAlign w:val="center"/>
          </w:tcPr>
          <w:p w:rsidR="00F065C8" w:rsidRPr="00C20459" w:rsidRDefault="00F065C8" w:rsidP="006E4FB6">
            <w:pPr>
              <w:pStyle w:val="BodyText"/>
              <w:ind w:left="0"/>
              <w:jc w:val="left"/>
              <w:rPr>
                <w:sz w:val="20"/>
              </w:rPr>
            </w:pPr>
            <w:r w:rsidRPr="00C20459">
              <w:rPr>
                <w:sz w:val="20"/>
              </w:rPr>
              <w:t>003_MaxCulture</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 m</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Default_VSTI_Y_Mono</w:t>
            </w:r>
          </w:p>
        </w:tc>
        <w:tc>
          <w:tcPr>
            <w:tcW w:w="2413" w:type="dxa"/>
            <w:vAlign w:val="center"/>
          </w:tcPr>
          <w:p w:rsidR="00F065C8" w:rsidRPr="00C20459" w:rsidRDefault="00F065C8" w:rsidP="006E4FB6">
            <w:pPr>
              <w:pStyle w:val="BodyText"/>
              <w:ind w:left="0"/>
              <w:jc w:val="left"/>
              <w:rPr>
                <w:sz w:val="20"/>
              </w:rPr>
            </w:pPr>
            <w:r w:rsidRPr="00C20459">
              <w:rPr>
                <w:sz w:val="20"/>
              </w:rPr>
              <w:t>004_Imagery</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0.5</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Default_VSTI_Y_Red</w:t>
            </w:r>
          </w:p>
        </w:tc>
        <w:tc>
          <w:tcPr>
            <w:tcW w:w="2413" w:type="dxa"/>
            <w:vAlign w:val="center"/>
          </w:tcPr>
          <w:p w:rsidR="00F065C8" w:rsidRPr="00C20459" w:rsidRDefault="00F065C8" w:rsidP="006E4FB6">
            <w:pPr>
              <w:pStyle w:val="BodyText"/>
              <w:ind w:left="0"/>
              <w:jc w:val="left"/>
              <w:rPr>
                <w:sz w:val="20"/>
              </w:rPr>
            </w:pPr>
            <w:r w:rsidRPr="00C20459">
              <w:rPr>
                <w:sz w:val="20"/>
              </w:rPr>
              <w:t>004_Imagery</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0.5</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Default_VSTI_Y_Green</w:t>
            </w:r>
          </w:p>
        </w:tc>
        <w:tc>
          <w:tcPr>
            <w:tcW w:w="2413" w:type="dxa"/>
            <w:vAlign w:val="center"/>
          </w:tcPr>
          <w:p w:rsidR="00F065C8" w:rsidRPr="00C20459" w:rsidRDefault="00F065C8" w:rsidP="006E4FB6">
            <w:pPr>
              <w:pStyle w:val="BodyText"/>
              <w:ind w:left="0"/>
              <w:jc w:val="left"/>
              <w:rPr>
                <w:sz w:val="20"/>
              </w:rPr>
            </w:pPr>
            <w:r w:rsidRPr="00C20459">
              <w:rPr>
                <w:sz w:val="20"/>
              </w:rPr>
              <w:t>004_Imagery</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0.5</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Default_VSTI_Y_Blue</w:t>
            </w:r>
          </w:p>
        </w:tc>
        <w:tc>
          <w:tcPr>
            <w:tcW w:w="2413" w:type="dxa"/>
            <w:vAlign w:val="center"/>
          </w:tcPr>
          <w:p w:rsidR="00F065C8" w:rsidRPr="00C20459" w:rsidRDefault="00F065C8" w:rsidP="006E4FB6">
            <w:pPr>
              <w:pStyle w:val="BodyText"/>
              <w:ind w:left="0"/>
              <w:jc w:val="left"/>
              <w:rPr>
                <w:sz w:val="20"/>
              </w:rPr>
            </w:pPr>
            <w:r w:rsidRPr="00C20459">
              <w:rPr>
                <w:sz w:val="20"/>
              </w:rPr>
              <w:t>004_Imagery</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0.5</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Default_VSTLM_Mono</w:t>
            </w:r>
          </w:p>
        </w:tc>
        <w:tc>
          <w:tcPr>
            <w:tcW w:w="2413" w:type="dxa"/>
            <w:vAlign w:val="center"/>
          </w:tcPr>
          <w:p w:rsidR="00F065C8" w:rsidRPr="00C20459" w:rsidRDefault="00F065C8" w:rsidP="006E4FB6">
            <w:pPr>
              <w:pStyle w:val="BodyText"/>
              <w:ind w:left="0"/>
              <w:jc w:val="left"/>
              <w:rPr>
                <w:sz w:val="20"/>
              </w:rPr>
            </w:pPr>
            <w:r w:rsidRPr="00C20459">
              <w:rPr>
                <w:sz w:val="20"/>
              </w:rPr>
              <w:t>004_Imagery</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Default_VSTLM_Red</w:t>
            </w:r>
          </w:p>
        </w:tc>
        <w:tc>
          <w:tcPr>
            <w:tcW w:w="2413" w:type="dxa"/>
            <w:vAlign w:val="center"/>
          </w:tcPr>
          <w:p w:rsidR="00F065C8" w:rsidRPr="00C20459" w:rsidRDefault="00F065C8" w:rsidP="006E4FB6">
            <w:pPr>
              <w:pStyle w:val="BodyText"/>
              <w:ind w:left="0"/>
              <w:jc w:val="left"/>
              <w:rPr>
                <w:sz w:val="20"/>
              </w:rPr>
            </w:pPr>
            <w:r w:rsidRPr="00C20459">
              <w:rPr>
                <w:sz w:val="20"/>
              </w:rPr>
              <w:t>004_Imagery</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lastRenderedPageBreak/>
              <w:t>Default_VSTLM_Green</w:t>
            </w:r>
          </w:p>
        </w:tc>
        <w:tc>
          <w:tcPr>
            <w:tcW w:w="2413" w:type="dxa"/>
            <w:vAlign w:val="center"/>
          </w:tcPr>
          <w:p w:rsidR="00F065C8" w:rsidRPr="00C20459" w:rsidRDefault="00F065C8" w:rsidP="006E4FB6">
            <w:pPr>
              <w:pStyle w:val="BodyText"/>
              <w:ind w:left="0"/>
              <w:jc w:val="left"/>
              <w:rPr>
                <w:sz w:val="20"/>
              </w:rPr>
            </w:pPr>
            <w:r w:rsidRPr="00C20459">
              <w:rPr>
                <w:sz w:val="20"/>
              </w:rPr>
              <w:t>004_Imagery</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Default_VSTLM_Blue</w:t>
            </w:r>
          </w:p>
        </w:tc>
        <w:tc>
          <w:tcPr>
            <w:tcW w:w="2413" w:type="dxa"/>
            <w:vAlign w:val="center"/>
          </w:tcPr>
          <w:p w:rsidR="00F065C8" w:rsidRPr="00C20459" w:rsidRDefault="00F065C8" w:rsidP="006E4FB6">
            <w:pPr>
              <w:pStyle w:val="BodyText"/>
              <w:ind w:left="0"/>
              <w:jc w:val="left"/>
              <w:rPr>
                <w:sz w:val="20"/>
              </w:rPr>
            </w:pPr>
            <w:r w:rsidRPr="00C20459">
              <w:rPr>
                <w:sz w:val="20"/>
              </w:rPr>
              <w:t>004_Imagery</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Default_Imagery_Gamma</w:t>
            </w:r>
          </w:p>
        </w:tc>
        <w:tc>
          <w:tcPr>
            <w:tcW w:w="2413" w:type="dxa"/>
            <w:vAlign w:val="center"/>
          </w:tcPr>
          <w:p w:rsidR="00F065C8" w:rsidRPr="00C20459" w:rsidRDefault="00F065C8" w:rsidP="006E4FB6">
            <w:pPr>
              <w:pStyle w:val="BodyText"/>
              <w:ind w:left="0"/>
              <w:jc w:val="left"/>
              <w:rPr>
                <w:sz w:val="20"/>
              </w:rPr>
            </w:pPr>
            <w:r w:rsidRPr="00C20459">
              <w:rPr>
                <w:sz w:val="20"/>
              </w:rPr>
              <w:t>004_Imagery</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1.0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Default_RoadNetwork_LTN</w:t>
            </w:r>
          </w:p>
        </w:tc>
        <w:tc>
          <w:tcPr>
            <w:tcW w:w="2413" w:type="dxa"/>
            <w:vAlign w:val="center"/>
          </w:tcPr>
          <w:p w:rsidR="00F065C8" w:rsidRPr="00C20459" w:rsidRDefault="00F065C8" w:rsidP="006E4FB6">
            <w:pPr>
              <w:pStyle w:val="BodyText"/>
              <w:ind w:left="0"/>
              <w:jc w:val="left"/>
              <w:rPr>
                <w:sz w:val="20"/>
              </w:rPr>
            </w:pPr>
            <w:r w:rsidRPr="00C20459">
              <w:rPr>
                <w:sz w:val="20"/>
              </w:rPr>
              <w:t>201_RoadNetwork</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integer</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2</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Default_RailRoadNetwork_LTN</w:t>
            </w:r>
          </w:p>
        </w:tc>
        <w:tc>
          <w:tcPr>
            <w:tcW w:w="2413" w:type="dxa"/>
            <w:vAlign w:val="center"/>
          </w:tcPr>
          <w:p w:rsidR="00F065C8" w:rsidRPr="00C20459" w:rsidRDefault="00F065C8" w:rsidP="006E4FB6">
            <w:pPr>
              <w:pStyle w:val="BodyText"/>
              <w:ind w:left="0"/>
              <w:jc w:val="left"/>
              <w:rPr>
                <w:sz w:val="20"/>
              </w:rPr>
            </w:pPr>
            <w:r w:rsidRPr="00C20459">
              <w:rPr>
                <w:sz w:val="20"/>
              </w:rPr>
              <w:t>202_RailRoadNetwork</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integer</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1</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Default_GSModelTexture_Gamma</w:t>
            </w:r>
          </w:p>
        </w:tc>
        <w:tc>
          <w:tcPr>
            <w:tcW w:w="2413" w:type="dxa"/>
            <w:vAlign w:val="center"/>
          </w:tcPr>
          <w:p w:rsidR="00F065C8" w:rsidRPr="00C20459" w:rsidRDefault="00F065C8" w:rsidP="006E4FB6">
            <w:pPr>
              <w:pStyle w:val="BodyText"/>
              <w:ind w:left="0"/>
              <w:jc w:val="left"/>
              <w:rPr>
                <w:sz w:val="20"/>
              </w:rPr>
            </w:pPr>
            <w:r w:rsidRPr="00C20459">
              <w:rPr>
                <w:sz w:val="20"/>
              </w:rPr>
              <w:t>301_GSModelTexture</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1.0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Default_GSModelInteriorTexture_Gamma</w:t>
            </w:r>
          </w:p>
        </w:tc>
        <w:tc>
          <w:tcPr>
            <w:tcW w:w="2413" w:type="dxa"/>
            <w:vAlign w:val="center"/>
          </w:tcPr>
          <w:p w:rsidR="00F065C8" w:rsidRPr="00C20459" w:rsidRDefault="00F065C8" w:rsidP="006E4FB6">
            <w:pPr>
              <w:pStyle w:val="BodyText"/>
              <w:ind w:left="0"/>
              <w:jc w:val="left"/>
              <w:rPr>
                <w:sz w:val="20"/>
              </w:rPr>
            </w:pPr>
            <w:r w:rsidRPr="00C20459">
              <w:rPr>
                <w:sz w:val="20"/>
              </w:rPr>
              <w:t>306_GSModelInteriorTexture</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1.0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Default_GTModelTexture_Gamma</w:t>
            </w:r>
          </w:p>
        </w:tc>
        <w:tc>
          <w:tcPr>
            <w:tcW w:w="2413" w:type="dxa"/>
            <w:vAlign w:val="center"/>
          </w:tcPr>
          <w:p w:rsidR="00F065C8" w:rsidRPr="00C20459" w:rsidRDefault="00F065C8" w:rsidP="006E4FB6">
            <w:pPr>
              <w:pStyle w:val="BodyText"/>
              <w:ind w:left="0"/>
              <w:jc w:val="left"/>
              <w:rPr>
                <w:sz w:val="20"/>
              </w:rPr>
            </w:pPr>
            <w:r w:rsidRPr="00C20459">
              <w:rPr>
                <w:sz w:val="20"/>
              </w:rPr>
              <w:t>511_GTModelTexture</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1.0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Default_GTModelInteriorTexture_Gamma</w:t>
            </w:r>
          </w:p>
        </w:tc>
        <w:tc>
          <w:tcPr>
            <w:tcW w:w="2413" w:type="dxa"/>
            <w:vAlign w:val="center"/>
          </w:tcPr>
          <w:p w:rsidR="00F065C8" w:rsidRPr="00C20459" w:rsidRDefault="00F065C8" w:rsidP="006E4FB6">
            <w:pPr>
              <w:pStyle w:val="BodyText"/>
              <w:ind w:left="0"/>
              <w:jc w:val="left"/>
              <w:rPr>
                <w:sz w:val="20"/>
              </w:rPr>
            </w:pPr>
            <w:r>
              <w:rPr>
                <w:sz w:val="20"/>
              </w:rPr>
              <w:t>507</w:t>
            </w:r>
            <w:r w:rsidRPr="00C20459">
              <w:rPr>
                <w:sz w:val="20"/>
              </w:rPr>
              <w:t>_GTModelInteriorTexture</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1.0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Default_MModelTexture_Gamma</w:t>
            </w:r>
          </w:p>
        </w:tc>
        <w:tc>
          <w:tcPr>
            <w:tcW w:w="2413" w:type="dxa"/>
            <w:vAlign w:val="center"/>
          </w:tcPr>
          <w:p w:rsidR="00F065C8" w:rsidRPr="00C20459" w:rsidRDefault="00F065C8" w:rsidP="006E4FB6">
            <w:pPr>
              <w:pStyle w:val="BodyText"/>
              <w:ind w:left="0"/>
              <w:jc w:val="left"/>
              <w:rPr>
                <w:sz w:val="20"/>
              </w:rPr>
            </w:pPr>
            <w:r w:rsidRPr="00C20459">
              <w:rPr>
                <w:sz w:val="20"/>
              </w:rPr>
              <w:t>601_MModelTexture</w:t>
            </w: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1.0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Default_Base_Material</w:t>
            </w:r>
          </w:p>
        </w:tc>
        <w:tc>
          <w:tcPr>
            <w:tcW w:w="2413" w:type="dxa"/>
            <w:vAlign w:val="center"/>
          </w:tcPr>
          <w:p w:rsidR="00F065C8" w:rsidRPr="00C20459" w:rsidRDefault="00F065C8" w:rsidP="006E4FB6">
            <w:pPr>
              <w:pStyle w:val="BodyText"/>
              <w:ind w:left="0"/>
              <w:jc w:val="left"/>
              <w:rPr>
                <w:sz w:val="20"/>
              </w:rPr>
            </w:pP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string</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BM_LAND-MOOR</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Default_Material_Layer</w:t>
            </w:r>
          </w:p>
        </w:tc>
        <w:tc>
          <w:tcPr>
            <w:tcW w:w="2413" w:type="dxa"/>
            <w:vAlign w:val="center"/>
          </w:tcPr>
          <w:p w:rsidR="00F065C8" w:rsidRPr="00C20459" w:rsidRDefault="00F065C8" w:rsidP="006E4FB6">
            <w:pPr>
              <w:pStyle w:val="BodyText"/>
              <w:ind w:left="0"/>
              <w:jc w:val="left"/>
              <w:rPr>
                <w:sz w:val="20"/>
              </w:rPr>
            </w:pP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integer</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Default_AO1</w:t>
            </w:r>
          </w:p>
        </w:tc>
        <w:tc>
          <w:tcPr>
            <w:tcW w:w="2413" w:type="dxa"/>
            <w:vAlign w:val="center"/>
          </w:tcPr>
          <w:p w:rsidR="00F065C8" w:rsidRPr="00C20459" w:rsidRDefault="00F065C8" w:rsidP="006E4FB6">
            <w:pPr>
              <w:pStyle w:val="BodyText"/>
              <w:ind w:left="0"/>
              <w:jc w:val="left"/>
              <w:rPr>
                <w:sz w:val="20"/>
              </w:rPr>
            </w:pP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0.0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24"/>
        </w:trPr>
        <w:tc>
          <w:tcPr>
            <w:tcW w:w="3361" w:type="dxa"/>
            <w:shd w:val="clear" w:color="auto" w:fill="auto"/>
            <w:vAlign w:val="center"/>
          </w:tcPr>
          <w:p w:rsidR="00F065C8" w:rsidRPr="00F04B06" w:rsidRDefault="00F065C8" w:rsidP="006E4FB6">
            <w:pPr>
              <w:pStyle w:val="BodyText"/>
              <w:ind w:left="0"/>
              <w:jc w:val="left"/>
              <w:rPr>
                <w:sz w:val="20"/>
                <w:lang w:val="es-CO"/>
              </w:rPr>
            </w:pPr>
            <w:r w:rsidRPr="00F04B06">
              <w:rPr>
                <w:sz w:val="20"/>
                <w:lang w:val="es-CO"/>
              </w:rPr>
              <w:t>Default_SCAL[x,y,z]</w:t>
            </w:r>
          </w:p>
        </w:tc>
        <w:tc>
          <w:tcPr>
            <w:tcW w:w="2413" w:type="dxa"/>
            <w:vAlign w:val="center"/>
          </w:tcPr>
          <w:p w:rsidR="00F065C8" w:rsidRPr="00F04B06" w:rsidRDefault="00F065C8" w:rsidP="006E4FB6">
            <w:pPr>
              <w:pStyle w:val="BodyText"/>
              <w:ind w:left="0"/>
              <w:jc w:val="left"/>
              <w:rPr>
                <w:sz w:val="20"/>
                <w:lang w:val="es-CO"/>
              </w:rPr>
            </w:pP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float</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1.0</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r w:rsidR="00F065C8" w:rsidRPr="00C20459" w:rsidTr="00687539">
        <w:trPr>
          <w:trHeight w:val="239"/>
        </w:trPr>
        <w:tc>
          <w:tcPr>
            <w:tcW w:w="3361" w:type="dxa"/>
            <w:shd w:val="clear" w:color="auto" w:fill="auto"/>
            <w:vAlign w:val="center"/>
          </w:tcPr>
          <w:p w:rsidR="00F065C8" w:rsidRPr="00C20459" w:rsidRDefault="00F065C8" w:rsidP="006E4FB6">
            <w:pPr>
              <w:pStyle w:val="BodyText"/>
              <w:ind w:left="0"/>
              <w:jc w:val="left"/>
              <w:rPr>
                <w:sz w:val="20"/>
              </w:rPr>
            </w:pPr>
            <w:r w:rsidRPr="00C20459">
              <w:rPr>
                <w:sz w:val="20"/>
              </w:rPr>
              <w:t>Default_TRF</w:t>
            </w:r>
          </w:p>
        </w:tc>
        <w:tc>
          <w:tcPr>
            <w:tcW w:w="2413" w:type="dxa"/>
            <w:vAlign w:val="center"/>
          </w:tcPr>
          <w:p w:rsidR="00F065C8" w:rsidRPr="00C20459" w:rsidRDefault="00F065C8" w:rsidP="006E4FB6">
            <w:pPr>
              <w:pStyle w:val="BodyText"/>
              <w:ind w:left="0"/>
              <w:jc w:val="left"/>
              <w:rPr>
                <w:sz w:val="20"/>
              </w:rPr>
            </w:pPr>
          </w:p>
        </w:tc>
        <w:tc>
          <w:tcPr>
            <w:tcW w:w="709" w:type="dxa"/>
            <w:shd w:val="clear" w:color="auto" w:fill="auto"/>
            <w:vAlign w:val="center"/>
          </w:tcPr>
          <w:p w:rsidR="00F065C8" w:rsidRPr="00C20459" w:rsidRDefault="00F065C8" w:rsidP="006E4FB6">
            <w:pPr>
              <w:pStyle w:val="BodyText"/>
              <w:ind w:left="0"/>
              <w:jc w:val="left"/>
              <w:rPr>
                <w:sz w:val="20"/>
              </w:rPr>
            </w:pPr>
            <w:r w:rsidRPr="00C20459">
              <w:rPr>
                <w:sz w:val="20"/>
              </w:rPr>
              <w:t>integer</w:t>
            </w:r>
          </w:p>
        </w:tc>
        <w:tc>
          <w:tcPr>
            <w:tcW w:w="1882" w:type="dxa"/>
            <w:shd w:val="clear" w:color="auto" w:fill="auto"/>
            <w:vAlign w:val="center"/>
          </w:tcPr>
          <w:p w:rsidR="00F065C8" w:rsidRPr="00C20459" w:rsidRDefault="00F065C8" w:rsidP="006E4FB6">
            <w:pPr>
              <w:pStyle w:val="BodyText"/>
              <w:ind w:left="0"/>
              <w:jc w:val="left"/>
              <w:rPr>
                <w:sz w:val="20"/>
              </w:rPr>
            </w:pPr>
            <w:r w:rsidRPr="00C20459">
              <w:rPr>
                <w:sz w:val="20"/>
              </w:rPr>
              <w:t>4</w:t>
            </w:r>
          </w:p>
        </w:tc>
        <w:tc>
          <w:tcPr>
            <w:tcW w:w="430" w:type="dxa"/>
            <w:shd w:val="clear" w:color="auto" w:fill="auto"/>
            <w:vAlign w:val="center"/>
          </w:tcPr>
          <w:p w:rsidR="00F065C8" w:rsidRPr="00C20459" w:rsidRDefault="00F065C8" w:rsidP="006E4FB6">
            <w:pPr>
              <w:pStyle w:val="BodyText"/>
              <w:ind w:left="0"/>
              <w:jc w:val="left"/>
              <w:rPr>
                <w:sz w:val="20"/>
              </w:rPr>
            </w:pPr>
            <w:r w:rsidRPr="00C20459">
              <w:rPr>
                <w:sz w:val="20"/>
              </w:rPr>
              <w:t>R</w:t>
            </w:r>
          </w:p>
        </w:tc>
      </w:tr>
    </w:tbl>
    <w:p w:rsidR="00F065C8" w:rsidRDefault="00F065C8" w:rsidP="00F065C8">
      <w:pPr>
        <w:spacing w:after="200" w:line="276" w:lineRule="auto"/>
      </w:pPr>
    </w:p>
    <w:sectPr w:rsidR="00F065C8" w:rsidSect="00825AE0">
      <w:footerReference w:type="default" r:id="rId28"/>
      <w:pgSz w:w="12240" w:h="15840"/>
      <w:pgMar w:top="1440" w:right="1800" w:bottom="1440" w:left="1800" w:header="720" w:footer="720" w:gutter="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73" w:author="Carl Reed" w:date="2018-01-24T12:49:00Z" w:initials="CNR">
    <w:p w:rsidR="002E1297" w:rsidRDefault="002E1297">
      <w:pPr>
        <w:pStyle w:val="CommentText"/>
      </w:pPr>
      <w:r>
        <w:rPr>
          <w:rStyle w:val="CommentReference"/>
        </w:rPr>
        <w:annotationRef/>
      </w:r>
      <w:r>
        <w:t>From here to 297 update 1</w:t>
      </w:r>
    </w:p>
  </w:comment>
  <w:comment w:id="75" w:author="Carl Reed" w:date="2018-01-24T12:49:00Z" w:initials="CNR">
    <w:p w:rsidR="002E1297" w:rsidRDefault="002E1297">
      <w:pPr>
        <w:pStyle w:val="CommentText"/>
      </w:pPr>
      <w:r>
        <w:rPr>
          <w:rStyle w:val="CommentReference"/>
        </w:rPr>
        <w:annotationRef/>
      </w:r>
      <w:r>
        <w:t>Update 1</w:t>
      </w:r>
    </w:p>
  </w:comment>
  <w:comment w:id="89" w:author="Carl Reed" w:date="2018-01-24T12:12:00Z" w:initials="CNR">
    <w:p w:rsidR="000725A3" w:rsidRDefault="000725A3" w:rsidP="000725A3">
      <w:pPr>
        <w:pStyle w:val="CommentText"/>
      </w:pPr>
      <w:r>
        <w:rPr>
          <w:rStyle w:val="CommentReference"/>
        </w:rPr>
        <w:annotationRef/>
      </w:r>
      <w:r>
        <w:t>Update 1</w:t>
      </w:r>
    </w:p>
  </w:comment>
  <w:comment w:id="90" w:author="Carl Reed" w:date="2018-01-24T12:12:00Z" w:initials="CNR">
    <w:p w:rsidR="000725A3" w:rsidRDefault="000725A3">
      <w:pPr>
        <w:pStyle w:val="CommentText"/>
      </w:pPr>
      <w:r>
        <w:rPr>
          <w:rStyle w:val="CommentReference"/>
        </w:rPr>
        <w:annotationRef/>
      </w:r>
      <w:r>
        <w:t>Update 1</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A8C" w:rsidRDefault="00CE5A8C">
      <w:pPr>
        <w:spacing w:after="0"/>
      </w:pPr>
      <w:r>
        <w:separator/>
      </w:r>
    </w:p>
  </w:endnote>
  <w:endnote w:type="continuationSeparator" w:id="0">
    <w:p w:rsidR="00CE5A8C" w:rsidRDefault="00CE5A8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Nova Mon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1909" w:rsidRDefault="00A41909">
    <w:pPr>
      <w:tabs>
        <w:tab w:val="center" w:pos="4680"/>
        <w:tab w:val="right" w:pos="9360"/>
      </w:tabs>
      <w:spacing w:after="720"/>
      <w:jc w:val="center"/>
    </w:pPr>
    <w:r>
      <w:fldChar w:fldCharType="begin"/>
    </w:r>
    <w:r>
      <w:instrText>PAGE</w:instrText>
    </w:r>
    <w:r>
      <w:fldChar w:fldCharType="separate"/>
    </w:r>
    <w:r w:rsidR="002E1297">
      <w:rPr>
        <w:noProof/>
      </w:rPr>
      <w:t>44</w:t>
    </w:r>
    <w:r>
      <w:fldChar w:fldCharType="end"/>
    </w:r>
  </w:p>
  <w:p w:rsidR="00A41909" w:rsidRDefault="00A41909" w:rsidP="007F2D9C">
    <w:pPr>
      <w:tabs>
        <w:tab w:val="center" w:pos="4680"/>
        <w:tab w:val="right" w:pos="9360"/>
      </w:tabs>
      <w:spacing w:after="720"/>
    </w:pPr>
    <w:r>
      <w:rPr>
        <w:sz w:val="16"/>
        <w:szCs w:val="16"/>
      </w:rPr>
      <w:t>Copyright © 201</w:t>
    </w:r>
    <w:ins w:id="104" w:author="Carl Reed" w:date="2017-12-14T16:40:00Z">
      <w:r>
        <w:rPr>
          <w:sz w:val="16"/>
          <w:szCs w:val="16"/>
        </w:rPr>
        <w:t>7</w:t>
      </w:r>
    </w:ins>
    <w:del w:id="105" w:author="Carl Reed" w:date="2017-12-14T16:40:00Z">
      <w:r w:rsidDel="00C70C74">
        <w:rPr>
          <w:sz w:val="16"/>
          <w:szCs w:val="16"/>
        </w:rPr>
        <w:delText>6</w:delText>
      </w:r>
    </w:del>
    <w:r>
      <w:rPr>
        <w:color w:val="FF0000"/>
        <w:sz w:val="16"/>
        <w:szCs w:val="16"/>
      </w:rPr>
      <w:t xml:space="preserve"> </w:t>
    </w:r>
    <w:r>
      <w:rPr>
        <w:sz w:val="16"/>
        <w:szCs w:val="16"/>
      </w:rPr>
      <w:t>Open Geospatial Consortium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A8C" w:rsidRDefault="00CE5A8C">
      <w:pPr>
        <w:spacing w:after="0"/>
      </w:pPr>
      <w:r>
        <w:separator/>
      </w:r>
    </w:p>
  </w:footnote>
  <w:footnote w:type="continuationSeparator" w:id="0">
    <w:p w:rsidR="00CE5A8C" w:rsidRDefault="00CE5A8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0488B"/>
    <w:multiLevelType w:val="multilevel"/>
    <w:tmpl w:val="61A6718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2BF1114"/>
    <w:multiLevelType w:val="multilevel"/>
    <w:tmpl w:val="CE9A7A46"/>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2">
    <w:nsid w:val="10E25AEF"/>
    <w:multiLevelType w:val="hybridMultilevel"/>
    <w:tmpl w:val="B13CC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B146EA"/>
    <w:multiLevelType w:val="multilevel"/>
    <w:tmpl w:val="A8764ED0"/>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4">
    <w:nsid w:val="234E28E5"/>
    <w:multiLevelType w:val="multilevel"/>
    <w:tmpl w:val="9AF421E0"/>
    <w:lvl w:ilvl="0">
      <w:start w:val="1"/>
      <w:numFmt w:val="decimal"/>
      <w:pStyle w:val="Heading1"/>
      <w:lvlText w:val="%1."/>
      <w:lvlJc w:val="left"/>
      <w:pPr>
        <w:ind w:left="0" w:firstLine="0"/>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
    <w:nsid w:val="25C8340B"/>
    <w:multiLevelType w:val="multilevel"/>
    <w:tmpl w:val="A64EAB84"/>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6">
    <w:nsid w:val="2BBB6862"/>
    <w:multiLevelType w:val="multilevel"/>
    <w:tmpl w:val="ABE05704"/>
    <w:lvl w:ilvl="0">
      <w:start w:val="1"/>
      <w:numFmt w:val="decimal"/>
      <w:lvlText w:val="(%1)"/>
      <w:lvlJc w:val="left"/>
      <w:pPr>
        <w:ind w:left="1800" w:firstLine="108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nsid w:val="2D8039D5"/>
    <w:multiLevelType w:val="multilevel"/>
    <w:tmpl w:val="A76A312E"/>
    <w:lvl w:ilvl="0">
      <w:start w:val="1"/>
      <w:numFmt w:val="lowerRoman"/>
      <w:lvlText w:val="%1."/>
      <w:lvlJc w:val="right"/>
      <w:pPr>
        <w:ind w:left="504"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nsid w:val="2D9A1EC6"/>
    <w:multiLevelType w:val="multilevel"/>
    <w:tmpl w:val="A3B4AD7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30D76B8D"/>
    <w:multiLevelType w:val="hybridMultilevel"/>
    <w:tmpl w:val="85D84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3A171AE"/>
    <w:multiLevelType w:val="multilevel"/>
    <w:tmpl w:val="FA6A7754"/>
    <w:lvl w:ilvl="0">
      <w:start w:val="1"/>
      <w:numFmt w:val="upperLetter"/>
      <w:lvlText w:val="Annex %1"/>
      <w:lvlJc w:val="left"/>
      <w:pPr>
        <w:ind w:left="432" w:firstLine="0"/>
      </w:pPr>
      <w:rPr>
        <w:rFonts w:ascii="Times New Roman" w:eastAsia="Times New Roman" w:hAnsi="Times New Roman" w:cs="Times New Roman"/>
      </w:rPr>
    </w:lvl>
    <w:lvl w:ilvl="1">
      <w:start w:val="1"/>
      <w:numFmt w:val="decimal"/>
      <w:lvlText w:val="%1.%2"/>
      <w:lvlJc w:val="left"/>
      <w:pPr>
        <w:ind w:left="576" w:firstLine="0"/>
      </w:pPr>
      <w:rPr>
        <w:rFonts w:ascii="Times New Roman" w:eastAsia="Times New Roman" w:hAnsi="Times New Roman" w:cs="Times New Roman"/>
      </w:rPr>
    </w:lvl>
    <w:lvl w:ilvl="2">
      <w:start w:val="1"/>
      <w:numFmt w:val="decimal"/>
      <w:lvlText w:val="%1.%2.%3"/>
      <w:lvlJc w:val="left"/>
      <w:pPr>
        <w:ind w:left="720" w:firstLine="0"/>
      </w:pPr>
      <w:rPr>
        <w:rFonts w:ascii="Times New Roman" w:eastAsia="Times New Roman" w:hAnsi="Times New Roman" w:cs="Times New Roman"/>
      </w:rPr>
    </w:lvl>
    <w:lvl w:ilvl="3">
      <w:start w:val="1"/>
      <w:numFmt w:val="decimal"/>
      <w:lvlText w:val="%1.%2.%3.%4"/>
      <w:lvlJc w:val="left"/>
      <w:pPr>
        <w:ind w:left="864" w:firstLine="0"/>
      </w:pPr>
      <w:rPr>
        <w:rFonts w:ascii="Times New Roman" w:eastAsia="Times New Roman" w:hAnsi="Times New Roman" w:cs="Times New Roman"/>
      </w:rPr>
    </w:lvl>
    <w:lvl w:ilvl="4">
      <w:start w:val="1"/>
      <w:numFmt w:val="decimal"/>
      <w:lvlText w:val="%1.%2.%3.%4.%5"/>
      <w:lvlJc w:val="left"/>
      <w:pPr>
        <w:ind w:left="1008" w:firstLine="0"/>
      </w:pPr>
      <w:rPr>
        <w:rFonts w:ascii="Times New Roman" w:eastAsia="Times New Roman" w:hAnsi="Times New Roman" w:cs="Times New Roman"/>
      </w:rPr>
    </w:lvl>
    <w:lvl w:ilvl="5">
      <w:start w:val="1"/>
      <w:numFmt w:val="decimal"/>
      <w:lvlText w:val="%1.%2.%3.%4.%5.%6"/>
      <w:lvlJc w:val="left"/>
      <w:pPr>
        <w:ind w:left="1152" w:firstLine="0"/>
      </w:pPr>
      <w:rPr>
        <w:rFonts w:ascii="Times New Roman" w:eastAsia="Times New Roman" w:hAnsi="Times New Roman" w:cs="Times New Roman"/>
      </w:rPr>
    </w:lvl>
    <w:lvl w:ilvl="6">
      <w:start w:val="1"/>
      <w:numFmt w:val="decimal"/>
      <w:lvlText w:val="%1.%2.%3.%4.%5.%6.%7"/>
      <w:lvlJc w:val="left"/>
      <w:pPr>
        <w:ind w:left="1296" w:firstLine="0"/>
      </w:pPr>
      <w:rPr>
        <w:rFonts w:ascii="Times New Roman" w:eastAsia="Times New Roman" w:hAnsi="Times New Roman" w:cs="Times New Roman"/>
      </w:rPr>
    </w:lvl>
    <w:lvl w:ilvl="7">
      <w:start w:val="1"/>
      <w:numFmt w:val="decimal"/>
      <w:lvlText w:val="%1.%2.%3.%4.%5.%6.%7.%8"/>
      <w:lvlJc w:val="left"/>
      <w:pPr>
        <w:ind w:left="1440" w:firstLine="0"/>
      </w:pPr>
      <w:rPr>
        <w:rFonts w:ascii="Times New Roman" w:eastAsia="Times New Roman" w:hAnsi="Times New Roman" w:cs="Times New Roman"/>
      </w:rPr>
    </w:lvl>
    <w:lvl w:ilvl="8">
      <w:start w:val="1"/>
      <w:numFmt w:val="decimal"/>
      <w:lvlText w:val="%1.%2.%3.%4.%5.%6.%7.%8.%9"/>
      <w:lvlJc w:val="left"/>
      <w:pPr>
        <w:ind w:left="1584" w:firstLine="0"/>
      </w:pPr>
      <w:rPr>
        <w:rFonts w:ascii="Times New Roman" w:eastAsia="Times New Roman" w:hAnsi="Times New Roman" w:cs="Times New Roman"/>
      </w:rPr>
    </w:lvl>
  </w:abstractNum>
  <w:abstractNum w:abstractNumId="11">
    <w:nsid w:val="36701CE2"/>
    <w:multiLevelType w:val="multilevel"/>
    <w:tmpl w:val="5EBAA23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2">
    <w:nsid w:val="3B5032CB"/>
    <w:multiLevelType w:val="hybridMultilevel"/>
    <w:tmpl w:val="A54E381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D5A73F0"/>
    <w:multiLevelType w:val="multilevel"/>
    <w:tmpl w:val="231EA83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43DB67E1"/>
    <w:multiLevelType w:val="multilevel"/>
    <w:tmpl w:val="C05E4B74"/>
    <w:lvl w:ilvl="0">
      <w:start w:val="1"/>
      <w:numFmt w:val="lowerRoman"/>
      <w:lvlText w:val="%1."/>
      <w:lvlJc w:val="right"/>
      <w:pPr>
        <w:ind w:left="504" w:firstLine="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nsid w:val="46445A51"/>
    <w:multiLevelType w:val="hybridMultilevel"/>
    <w:tmpl w:val="4F42189A"/>
    <w:lvl w:ilvl="0" w:tplc="FFFFFFFF">
      <w:start w:val="1"/>
      <w:numFmt w:val="lowerLetter"/>
      <w:lvlText w:val="(%1)"/>
      <w:lvlJc w:val="left"/>
      <w:pPr>
        <w:tabs>
          <w:tab w:val="num" w:pos="2520"/>
        </w:tabs>
        <w:ind w:left="25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478162A8"/>
    <w:multiLevelType w:val="hybridMultilevel"/>
    <w:tmpl w:val="32C07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0A6CD1"/>
    <w:multiLevelType w:val="multilevel"/>
    <w:tmpl w:val="B3540A3A"/>
    <w:lvl w:ilvl="0">
      <w:start w:val="1"/>
      <w:numFmt w:val="bullet"/>
      <w:lvlText w:val="●"/>
      <w:lvlJc w:val="left"/>
      <w:pPr>
        <w:ind w:left="0" w:firstLine="1080"/>
      </w:pPr>
      <w:rPr>
        <w:rFonts w:ascii="Arial" w:eastAsia="Arial" w:hAnsi="Arial" w:cs="Arial"/>
      </w:rPr>
    </w:lvl>
    <w:lvl w:ilvl="1">
      <w:start w:val="1"/>
      <w:numFmt w:val="bullet"/>
      <w:lvlText w:val="o"/>
      <w:lvlJc w:val="left"/>
      <w:pPr>
        <w:ind w:left="720" w:firstLine="2520"/>
      </w:pPr>
      <w:rPr>
        <w:rFonts w:ascii="Arial" w:eastAsia="Arial" w:hAnsi="Arial" w:cs="Arial"/>
      </w:rPr>
    </w:lvl>
    <w:lvl w:ilvl="2">
      <w:start w:val="1"/>
      <w:numFmt w:val="bullet"/>
      <w:lvlText w:val="▪"/>
      <w:lvlJc w:val="left"/>
      <w:pPr>
        <w:ind w:left="1440" w:firstLine="3960"/>
      </w:pPr>
      <w:rPr>
        <w:rFonts w:ascii="Arial" w:eastAsia="Arial" w:hAnsi="Arial" w:cs="Arial"/>
      </w:rPr>
    </w:lvl>
    <w:lvl w:ilvl="3">
      <w:start w:val="1"/>
      <w:numFmt w:val="bullet"/>
      <w:lvlText w:val="●"/>
      <w:lvlJc w:val="left"/>
      <w:pPr>
        <w:ind w:left="2160" w:firstLine="5400"/>
      </w:pPr>
      <w:rPr>
        <w:rFonts w:ascii="Arial" w:eastAsia="Arial" w:hAnsi="Arial" w:cs="Arial"/>
      </w:rPr>
    </w:lvl>
    <w:lvl w:ilvl="4">
      <w:start w:val="1"/>
      <w:numFmt w:val="bullet"/>
      <w:lvlText w:val="o"/>
      <w:lvlJc w:val="left"/>
      <w:pPr>
        <w:ind w:left="2880" w:firstLine="6840"/>
      </w:pPr>
      <w:rPr>
        <w:rFonts w:ascii="Arial" w:eastAsia="Arial" w:hAnsi="Arial" w:cs="Arial"/>
      </w:rPr>
    </w:lvl>
    <w:lvl w:ilvl="5">
      <w:start w:val="1"/>
      <w:numFmt w:val="bullet"/>
      <w:lvlText w:val="▪"/>
      <w:lvlJc w:val="left"/>
      <w:pPr>
        <w:ind w:left="3600" w:firstLine="8280"/>
      </w:pPr>
      <w:rPr>
        <w:rFonts w:ascii="Arial" w:eastAsia="Arial" w:hAnsi="Arial" w:cs="Arial"/>
      </w:rPr>
    </w:lvl>
    <w:lvl w:ilvl="6">
      <w:start w:val="1"/>
      <w:numFmt w:val="bullet"/>
      <w:lvlText w:val="●"/>
      <w:lvlJc w:val="left"/>
      <w:pPr>
        <w:ind w:left="4320" w:firstLine="9720"/>
      </w:pPr>
      <w:rPr>
        <w:rFonts w:ascii="Arial" w:eastAsia="Arial" w:hAnsi="Arial" w:cs="Arial"/>
      </w:rPr>
    </w:lvl>
    <w:lvl w:ilvl="7">
      <w:start w:val="1"/>
      <w:numFmt w:val="bullet"/>
      <w:lvlText w:val="o"/>
      <w:lvlJc w:val="left"/>
      <w:pPr>
        <w:ind w:left="5040" w:firstLine="11160"/>
      </w:pPr>
      <w:rPr>
        <w:rFonts w:ascii="Arial" w:eastAsia="Arial" w:hAnsi="Arial" w:cs="Arial"/>
      </w:rPr>
    </w:lvl>
    <w:lvl w:ilvl="8">
      <w:start w:val="1"/>
      <w:numFmt w:val="bullet"/>
      <w:lvlText w:val="▪"/>
      <w:lvlJc w:val="left"/>
      <w:pPr>
        <w:ind w:left="5760" w:firstLine="12600"/>
      </w:pPr>
      <w:rPr>
        <w:rFonts w:ascii="Arial" w:eastAsia="Arial" w:hAnsi="Arial" w:cs="Arial"/>
      </w:rPr>
    </w:lvl>
  </w:abstractNum>
  <w:abstractNum w:abstractNumId="18">
    <w:nsid w:val="4D6143D7"/>
    <w:multiLevelType w:val="hybridMultilevel"/>
    <w:tmpl w:val="96BAF52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nsid w:val="5E01285A"/>
    <w:multiLevelType w:val="multilevel"/>
    <w:tmpl w:val="6318EB78"/>
    <w:lvl w:ilvl="0">
      <w:start w:val="1"/>
      <w:numFmt w:val="decimal"/>
      <w:lvlText w:val="(%1)"/>
      <w:lvlJc w:val="left"/>
      <w:pPr>
        <w:ind w:left="1800" w:firstLine="108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nsid w:val="5EB933BF"/>
    <w:multiLevelType w:val="hybridMultilevel"/>
    <w:tmpl w:val="BDA4E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5332979"/>
    <w:multiLevelType w:val="multilevel"/>
    <w:tmpl w:val="9288EC48"/>
    <w:lvl w:ilvl="0">
      <w:start w:val="1"/>
      <w:numFmt w:val="bullet"/>
      <w:lvlText w:val="●"/>
      <w:lvlJc w:val="left"/>
      <w:pPr>
        <w:ind w:left="1800" w:firstLine="1440"/>
      </w:pPr>
      <w:rPr>
        <w:rFonts w:ascii="Arial" w:eastAsia="Arial" w:hAnsi="Arial" w:cs="Arial"/>
      </w:rPr>
    </w:lvl>
    <w:lvl w:ilvl="1">
      <w:start w:val="1"/>
      <w:numFmt w:val="bullet"/>
      <w:lvlText w:val="o"/>
      <w:lvlJc w:val="left"/>
      <w:pPr>
        <w:ind w:left="2520" w:firstLine="2160"/>
      </w:pPr>
      <w:rPr>
        <w:rFonts w:ascii="Arial" w:eastAsia="Arial" w:hAnsi="Arial" w:cs="Arial"/>
      </w:rPr>
    </w:lvl>
    <w:lvl w:ilvl="2">
      <w:start w:val="1"/>
      <w:numFmt w:val="bullet"/>
      <w:lvlText w:val="▪"/>
      <w:lvlJc w:val="left"/>
      <w:pPr>
        <w:ind w:left="3240" w:firstLine="2880"/>
      </w:pPr>
      <w:rPr>
        <w:rFonts w:ascii="Arial" w:eastAsia="Arial" w:hAnsi="Arial" w:cs="Arial"/>
      </w:rPr>
    </w:lvl>
    <w:lvl w:ilvl="3">
      <w:start w:val="1"/>
      <w:numFmt w:val="bullet"/>
      <w:lvlText w:val="●"/>
      <w:lvlJc w:val="left"/>
      <w:pPr>
        <w:ind w:left="3960" w:firstLine="3600"/>
      </w:pPr>
      <w:rPr>
        <w:rFonts w:ascii="Arial" w:eastAsia="Arial" w:hAnsi="Arial" w:cs="Arial"/>
      </w:rPr>
    </w:lvl>
    <w:lvl w:ilvl="4">
      <w:start w:val="1"/>
      <w:numFmt w:val="bullet"/>
      <w:lvlText w:val="o"/>
      <w:lvlJc w:val="left"/>
      <w:pPr>
        <w:ind w:left="4680" w:firstLine="4320"/>
      </w:pPr>
      <w:rPr>
        <w:rFonts w:ascii="Arial" w:eastAsia="Arial" w:hAnsi="Arial" w:cs="Arial"/>
      </w:rPr>
    </w:lvl>
    <w:lvl w:ilvl="5">
      <w:start w:val="1"/>
      <w:numFmt w:val="bullet"/>
      <w:lvlText w:val="▪"/>
      <w:lvlJc w:val="left"/>
      <w:pPr>
        <w:ind w:left="5400" w:firstLine="5040"/>
      </w:pPr>
      <w:rPr>
        <w:rFonts w:ascii="Arial" w:eastAsia="Arial" w:hAnsi="Arial" w:cs="Arial"/>
      </w:rPr>
    </w:lvl>
    <w:lvl w:ilvl="6">
      <w:start w:val="1"/>
      <w:numFmt w:val="bullet"/>
      <w:lvlText w:val="●"/>
      <w:lvlJc w:val="left"/>
      <w:pPr>
        <w:ind w:left="6120" w:firstLine="5760"/>
      </w:pPr>
      <w:rPr>
        <w:rFonts w:ascii="Arial" w:eastAsia="Arial" w:hAnsi="Arial" w:cs="Arial"/>
      </w:rPr>
    </w:lvl>
    <w:lvl w:ilvl="7">
      <w:start w:val="1"/>
      <w:numFmt w:val="bullet"/>
      <w:lvlText w:val="o"/>
      <w:lvlJc w:val="left"/>
      <w:pPr>
        <w:ind w:left="6840" w:firstLine="6480"/>
      </w:pPr>
      <w:rPr>
        <w:rFonts w:ascii="Arial" w:eastAsia="Arial" w:hAnsi="Arial" w:cs="Arial"/>
      </w:rPr>
    </w:lvl>
    <w:lvl w:ilvl="8">
      <w:start w:val="1"/>
      <w:numFmt w:val="bullet"/>
      <w:lvlText w:val="▪"/>
      <w:lvlJc w:val="left"/>
      <w:pPr>
        <w:ind w:left="7560" w:firstLine="7200"/>
      </w:pPr>
      <w:rPr>
        <w:rFonts w:ascii="Arial" w:eastAsia="Arial" w:hAnsi="Arial" w:cs="Arial"/>
      </w:rPr>
    </w:lvl>
  </w:abstractNum>
  <w:abstractNum w:abstractNumId="22">
    <w:nsid w:val="6C11154D"/>
    <w:multiLevelType w:val="hybridMultilevel"/>
    <w:tmpl w:val="D1FC5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150AEB"/>
    <w:multiLevelType w:val="hybridMultilevel"/>
    <w:tmpl w:val="FC222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AC7D63"/>
    <w:multiLevelType w:val="hybridMultilevel"/>
    <w:tmpl w:val="2C04F2D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nsid w:val="74A822A9"/>
    <w:multiLevelType w:val="multilevel"/>
    <w:tmpl w:val="C608953A"/>
    <w:lvl w:ilvl="0">
      <w:start w:val="1"/>
      <w:numFmt w:val="lowerLetter"/>
      <w:lvlText w:val="(%1)"/>
      <w:lvlJc w:val="left"/>
      <w:pPr>
        <w:ind w:left="2520" w:firstLine="180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0"/>
  </w:num>
  <w:num w:numId="2">
    <w:abstractNumId w:val="11"/>
  </w:num>
  <w:num w:numId="3">
    <w:abstractNumId w:val="5"/>
  </w:num>
  <w:num w:numId="4">
    <w:abstractNumId w:val="6"/>
  </w:num>
  <w:num w:numId="5">
    <w:abstractNumId w:val="19"/>
  </w:num>
  <w:num w:numId="6">
    <w:abstractNumId w:val="25"/>
  </w:num>
  <w:num w:numId="7">
    <w:abstractNumId w:val="13"/>
  </w:num>
  <w:num w:numId="8">
    <w:abstractNumId w:val="21"/>
  </w:num>
  <w:num w:numId="9">
    <w:abstractNumId w:val="3"/>
  </w:num>
  <w:num w:numId="10">
    <w:abstractNumId w:val="1"/>
  </w:num>
  <w:num w:numId="11">
    <w:abstractNumId w:val="4"/>
  </w:num>
  <w:num w:numId="12">
    <w:abstractNumId w:val="14"/>
  </w:num>
  <w:num w:numId="13">
    <w:abstractNumId w:val="17"/>
  </w:num>
  <w:num w:numId="14">
    <w:abstractNumId w:val="15"/>
  </w:num>
  <w:num w:numId="15">
    <w:abstractNumId w:val="0"/>
  </w:num>
  <w:num w:numId="16">
    <w:abstractNumId w:val="2"/>
  </w:num>
  <w:num w:numId="17">
    <w:abstractNumId w:val="9"/>
  </w:num>
  <w:num w:numId="18">
    <w:abstractNumId w:val="24"/>
  </w:num>
  <w:num w:numId="19">
    <w:abstractNumId w:val="12"/>
  </w:num>
  <w:num w:numId="20">
    <w:abstractNumId w:val="16"/>
  </w:num>
  <w:num w:numId="21">
    <w:abstractNumId w:val="7"/>
  </w:num>
  <w:num w:numId="22">
    <w:abstractNumId w:val="8"/>
  </w:num>
  <w:num w:numId="23">
    <w:abstractNumId w:val="18"/>
  </w:num>
  <w:num w:numId="24">
    <w:abstractNumId w:val="22"/>
  </w:num>
  <w:num w:numId="25">
    <w:abstractNumId w:val="2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5FD"/>
    <w:rsid w:val="000118C1"/>
    <w:rsid w:val="000250B3"/>
    <w:rsid w:val="000725A3"/>
    <w:rsid w:val="00081156"/>
    <w:rsid w:val="00082205"/>
    <w:rsid w:val="000F2785"/>
    <w:rsid w:val="001A4683"/>
    <w:rsid w:val="00200EC9"/>
    <w:rsid w:val="002B6396"/>
    <w:rsid w:val="002D4656"/>
    <w:rsid w:val="002E1297"/>
    <w:rsid w:val="002F31A8"/>
    <w:rsid w:val="002F4B1A"/>
    <w:rsid w:val="002F4C74"/>
    <w:rsid w:val="002F7E55"/>
    <w:rsid w:val="00316AF9"/>
    <w:rsid w:val="003A3228"/>
    <w:rsid w:val="00401A78"/>
    <w:rsid w:val="00436130"/>
    <w:rsid w:val="004D2D97"/>
    <w:rsid w:val="004E0A8A"/>
    <w:rsid w:val="00543A8B"/>
    <w:rsid w:val="0056339B"/>
    <w:rsid w:val="005D4C14"/>
    <w:rsid w:val="005E488F"/>
    <w:rsid w:val="00605EAB"/>
    <w:rsid w:val="00654B9E"/>
    <w:rsid w:val="00687539"/>
    <w:rsid w:val="006915FE"/>
    <w:rsid w:val="006D2485"/>
    <w:rsid w:val="006E4FB6"/>
    <w:rsid w:val="00717523"/>
    <w:rsid w:val="00764D2A"/>
    <w:rsid w:val="007725A5"/>
    <w:rsid w:val="0079415D"/>
    <w:rsid w:val="007D49F0"/>
    <w:rsid w:val="007F2D9C"/>
    <w:rsid w:val="00825AE0"/>
    <w:rsid w:val="008609DB"/>
    <w:rsid w:val="008824D1"/>
    <w:rsid w:val="008C55C2"/>
    <w:rsid w:val="009367CD"/>
    <w:rsid w:val="00973441"/>
    <w:rsid w:val="00990095"/>
    <w:rsid w:val="00995473"/>
    <w:rsid w:val="009A4E4D"/>
    <w:rsid w:val="00A33495"/>
    <w:rsid w:val="00A41909"/>
    <w:rsid w:val="00A90FFE"/>
    <w:rsid w:val="00AE47BB"/>
    <w:rsid w:val="00B60F10"/>
    <w:rsid w:val="00BD5715"/>
    <w:rsid w:val="00BE31C1"/>
    <w:rsid w:val="00C071CA"/>
    <w:rsid w:val="00C17E0B"/>
    <w:rsid w:val="00C4007C"/>
    <w:rsid w:val="00C4097C"/>
    <w:rsid w:val="00C70C74"/>
    <w:rsid w:val="00C71613"/>
    <w:rsid w:val="00CC0D51"/>
    <w:rsid w:val="00CC36A6"/>
    <w:rsid w:val="00CC7704"/>
    <w:rsid w:val="00CE15FD"/>
    <w:rsid w:val="00CE219C"/>
    <w:rsid w:val="00CE5A8C"/>
    <w:rsid w:val="00D36CC4"/>
    <w:rsid w:val="00D65480"/>
    <w:rsid w:val="00DB5941"/>
    <w:rsid w:val="00DE5447"/>
    <w:rsid w:val="00DF4BB4"/>
    <w:rsid w:val="00E20C43"/>
    <w:rsid w:val="00E36B2C"/>
    <w:rsid w:val="00E4785A"/>
    <w:rsid w:val="00E67DAE"/>
    <w:rsid w:val="00EF7E27"/>
    <w:rsid w:val="00F065C8"/>
    <w:rsid w:val="00F737BB"/>
    <w:rsid w:val="00F875A7"/>
    <w:rsid w:val="00FF64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25AE0"/>
  </w:style>
  <w:style w:type="paragraph" w:styleId="Heading1">
    <w:name w:val="heading 1"/>
    <w:basedOn w:val="Normal"/>
    <w:next w:val="Normal"/>
    <w:rsid w:val="00A90FFE"/>
    <w:pPr>
      <w:keepNext/>
      <w:keepLines/>
      <w:numPr>
        <w:numId w:val="11"/>
      </w:numPr>
      <w:spacing w:before="480" w:line="360" w:lineRule="auto"/>
      <w:outlineLvl w:val="0"/>
    </w:pPr>
    <w:rPr>
      <w:b/>
      <w:sz w:val="28"/>
      <w:szCs w:val="28"/>
    </w:rPr>
  </w:style>
  <w:style w:type="paragraph" w:styleId="Heading2">
    <w:name w:val="heading 2"/>
    <w:basedOn w:val="Normal"/>
    <w:next w:val="Normal"/>
    <w:rsid w:val="00825AE0"/>
    <w:pPr>
      <w:keepNext/>
      <w:keepLines/>
      <w:spacing w:before="240" w:after="60"/>
      <w:outlineLvl w:val="1"/>
    </w:pPr>
    <w:rPr>
      <w:b/>
    </w:rPr>
  </w:style>
  <w:style w:type="paragraph" w:styleId="Heading3">
    <w:name w:val="heading 3"/>
    <w:basedOn w:val="Normal"/>
    <w:next w:val="Normal"/>
    <w:rsid w:val="00825AE0"/>
    <w:pPr>
      <w:keepNext/>
      <w:keepLines/>
      <w:spacing w:before="240" w:after="60"/>
      <w:outlineLvl w:val="2"/>
    </w:pPr>
    <w:rPr>
      <w:b/>
    </w:rPr>
  </w:style>
  <w:style w:type="paragraph" w:styleId="Heading4">
    <w:name w:val="heading 4"/>
    <w:basedOn w:val="Normal"/>
    <w:next w:val="Normal"/>
    <w:rsid w:val="00825AE0"/>
    <w:pPr>
      <w:keepNext/>
      <w:keepLines/>
      <w:spacing w:before="240" w:after="60"/>
      <w:outlineLvl w:val="3"/>
    </w:pPr>
    <w:rPr>
      <w:b/>
    </w:rPr>
  </w:style>
  <w:style w:type="paragraph" w:styleId="Heading5">
    <w:name w:val="heading 5"/>
    <w:basedOn w:val="Normal"/>
    <w:next w:val="Normal"/>
    <w:rsid w:val="00825AE0"/>
    <w:pPr>
      <w:keepNext/>
      <w:keepLines/>
      <w:spacing w:before="240" w:after="60"/>
      <w:outlineLvl w:val="4"/>
    </w:pPr>
    <w:rPr>
      <w:b/>
      <w:i/>
      <w:sz w:val="26"/>
      <w:szCs w:val="26"/>
    </w:rPr>
  </w:style>
  <w:style w:type="paragraph" w:styleId="Heading6">
    <w:name w:val="heading 6"/>
    <w:basedOn w:val="Normal"/>
    <w:next w:val="Normal"/>
    <w:rsid w:val="00825AE0"/>
    <w:pPr>
      <w:keepNext/>
      <w:keepLines/>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25AE0"/>
    <w:pPr>
      <w:keepNext/>
      <w:keepLines/>
      <w:spacing w:before="480" w:after="120"/>
      <w:contextualSpacing/>
    </w:pPr>
    <w:rPr>
      <w:b/>
      <w:sz w:val="72"/>
      <w:szCs w:val="72"/>
    </w:rPr>
  </w:style>
  <w:style w:type="paragraph" w:styleId="Subtitle">
    <w:name w:val="Subtitle"/>
    <w:basedOn w:val="Normal"/>
    <w:next w:val="Normal"/>
    <w:rsid w:val="00825AE0"/>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825AE0"/>
    <w:tblPr>
      <w:tblStyleRowBandSize w:val="1"/>
      <w:tblStyleColBandSize w:val="1"/>
      <w:tblCellMar>
        <w:left w:w="115" w:type="dxa"/>
        <w:right w:w="115" w:type="dxa"/>
      </w:tblCellMar>
    </w:tblPr>
  </w:style>
  <w:style w:type="table" w:customStyle="1" w:styleId="a0">
    <w:basedOn w:val="TableNormal"/>
    <w:rsid w:val="00825AE0"/>
    <w:tblPr>
      <w:tblStyleRowBandSize w:val="1"/>
      <w:tblStyleColBandSize w:val="1"/>
      <w:tblCellMar>
        <w:left w:w="115" w:type="dxa"/>
        <w:right w:w="115" w:type="dxa"/>
      </w:tblCellMar>
    </w:tblPr>
  </w:style>
  <w:style w:type="table" w:customStyle="1" w:styleId="a1">
    <w:basedOn w:val="TableNormal"/>
    <w:rsid w:val="00825AE0"/>
    <w:tblPr>
      <w:tblStyleRowBandSize w:val="1"/>
      <w:tblStyleColBandSize w:val="1"/>
    </w:tblPr>
  </w:style>
  <w:style w:type="table" w:customStyle="1" w:styleId="a2">
    <w:basedOn w:val="TableNormal"/>
    <w:rsid w:val="00825AE0"/>
    <w:pPr>
      <w:contextualSpacing/>
    </w:pPr>
    <w:tblPr>
      <w:tblStyleRowBandSize w:val="1"/>
      <w:tblStyleColBandSize w:val="1"/>
      <w:tblCellMar>
        <w:left w:w="115" w:type="dxa"/>
        <w:right w:w="115" w:type="dxa"/>
      </w:tblCellMar>
    </w:tblPr>
    <w:tblStylePr w:type="firstRow">
      <w:pPr>
        <w:spacing w:line="240" w:lineRule="auto"/>
        <w:ind w:left="0" w:right="0" w:firstLine="0"/>
        <w:jc w:val="center"/>
      </w:pPr>
      <w:rPr>
        <w:rFonts w:ascii="Cambria" w:eastAsia="Cambria" w:hAnsi="Cambria" w:cs="Cambria"/>
        <w:b/>
        <w:color w:val="000000"/>
        <w:sz w:val="20"/>
        <w:szCs w:val="20"/>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tcMar>
          <w:top w:w="0" w:type="nil"/>
          <w:left w:w="115" w:type="dxa"/>
          <w:bottom w:w="0" w:type="nil"/>
          <w:right w:w="115" w:type="dxa"/>
        </w:tcMar>
      </w:tcPr>
    </w:tblStylePr>
  </w:style>
  <w:style w:type="table" w:customStyle="1" w:styleId="a3">
    <w:basedOn w:val="TableNormal"/>
    <w:rsid w:val="00825AE0"/>
    <w:pPr>
      <w:contextualSpacing/>
    </w:pPr>
    <w:tblPr>
      <w:tblStyleRowBandSize w:val="1"/>
      <w:tblStyleColBandSize w:val="1"/>
      <w:tblCellMar>
        <w:left w:w="115" w:type="dxa"/>
        <w:right w:w="115" w:type="dxa"/>
      </w:tblCellMar>
    </w:tblPr>
    <w:tblStylePr w:type="firstRow">
      <w:pPr>
        <w:spacing w:line="240" w:lineRule="auto"/>
        <w:ind w:left="0" w:right="0" w:firstLine="0"/>
        <w:jc w:val="center"/>
      </w:pPr>
      <w:rPr>
        <w:rFonts w:ascii="Cambria" w:eastAsia="Cambria" w:hAnsi="Cambria" w:cs="Cambria"/>
        <w:b/>
        <w:color w:val="000000"/>
        <w:sz w:val="20"/>
        <w:szCs w:val="20"/>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tcMar>
          <w:top w:w="0" w:type="nil"/>
          <w:left w:w="115" w:type="dxa"/>
          <w:bottom w:w="0" w:type="nil"/>
          <w:right w:w="115" w:type="dxa"/>
        </w:tcMar>
      </w:tcPr>
    </w:tblStylePr>
  </w:style>
  <w:style w:type="table" w:customStyle="1" w:styleId="a4">
    <w:basedOn w:val="TableNormal"/>
    <w:rsid w:val="00825AE0"/>
    <w:pPr>
      <w:contextualSpacing/>
    </w:pPr>
    <w:tblPr>
      <w:tblStyleRowBandSize w:val="1"/>
      <w:tblStyleColBandSize w:val="1"/>
      <w:tblCellMar>
        <w:left w:w="115" w:type="dxa"/>
        <w:right w:w="115" w:type="dxa"/>
      </w:tblCellMar>
    </w:tblPr>
    <w:tblStylePr w:type="firstRow">
      <w:pPr>
        <w:spacing w:line="240" w:lineRule="auto"/>
        <w:ind w:left="0" w:right="0" w:firstLine="0"/>
        <w:jc w:val="center"/>
      </w:pPr>
      <w:rPr>
        <w:rFonts w:ascii="Cambria" w:eastAsia="Cambria" w:hAnsi="Cambria" w:cs="Cambria"/>
        <w:b/>
        <w:color w:val="000000"/>
        <w:sz w:val="20"/>
        <w:szCs w:val="20"/>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tcMar>
          <w:top w:w="0" w:type="nil"/>
          <w:left w:w="115" w:type="dxa"/>
          <w:bottom w:w="0" w:type="nil"/>
          <w:right w:w="115" w:type="dxa"/>
        </w:tcMar>
      </w:tcPr>
    </w:tblStylePr>
  </w:style>
  <w:style w:type="table" w:customStyle="1" w:styleId="a5">
    <w:basedOn w:val="TableNormal"/>
    <w:rsid w:val="00825AE0"/>
    <w:tblPr>
      <w:tblStyleRowBandSize w:val="1"/>
      <w:tblStyleColBandSize w:val="1"/>
      <w:tblCellMar>
        <w:left w:w="0" w:type="dxa"/>
        <w:right w:w="0" w:type="dxa"/>
      </w:tblCellMar>
    </w:tblPr>
  </w:style>
  <w:style w:type="table" w:customStyle="1" w:styleId="a6">
    <w:basedOn w:val="TableNormal"/>
    <w:rsid w:val="00825AE0"/>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rsid w:val="00825AE0"/>
    <w:rPr>
      <w:sz w:val="20"/>
      <w:szCs w:val="20"/>
    </w:rPr>
  </w:style>
  <w:style w:type="character" w:customStyle="1" w:styleId="CommentTextChar">
    <w:name w:val="Comment Text Char"/>
    <w:basedOn w:val="DefaultParagraphFont"/>
    <w:link w:val="CommentText"/>
    <w:uiPriority w:val="99"/>
    <w:semiHidden/>
    <w:rsid w:val="00825AE0"/>
    <w:rPr>
      <w:sz w:val="20"/>
      <w:szCs w:val="20"/>
    </w:rPr>
  </w:style>
  <w:style w:type="character" w:styleId="CommentReference">
    <w:name w:val="annotation reference"/>
    <w:basedOn w:val="DefaultParagraphFont"/>
    <w:uiPriority w:val="99"/>
    <w:semiHidden/>
    <w:unhideWhenUsed/>
    <w:rsid w:val="00825AE0"/>
    <w:rPr>
      <w:sz w:val="16"/>
      <w:szCs w:val="16"/>
    </w:rPr>
  </w:style>
  <w:style w:type="paragraph" w:styleId="BalloonText">
    <w:name w:val="Balloon Text"/>
    <w:basedOn w:val="Normal"/>
    <w:link w:val="BalloonTextChar"/>
    <w:uiPriority w:val="99"/>
    <w:semiHidden/>
    <w:unhideWhenUsed/>
    <w:rsid w:val="005E48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88F"/>
    <w:rPr>
      <w:rFonts w:ascii="Tahoma" w:hAnsi="Tahoma" w:cs="Tahoma"/>
      <w:sz w:val="16"/>
      <w:szCs w:val="16"/>
    </w:rPr>
  </w:style>
  <w:style w:type="paragraph" w:styleId="TOCHeading">
    <w:name w:val="TOC Heading"/>
    <w:basedOn w:val="Heading1"/>
    <w:next w:val="Normal"/>
    <w:uiPriority w:val="39"/>
    <w:unhideWhenUsed/>
    <w:qFormat/>
    <w:rsid w:val="004D2D97"/>
    <w:pPr>
      <w:spacing w:after="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4D2D97"/>
    <w:pPr>
      <w:spacing w:after="100"/>
    </w:pPr>
  </w:style>
  <w:style w:type="paragraph" w:styleId="TOC2">
    <w:name w:val="toc 2"/>
    <w:basedOn w:val="Normal"/>
    <w:next w:val="Normal"/>
    <w:autoRedefine/>
    <w:uiPriority w:val="39"/>
    <w:unhideWhenUsed/>
    <w:rsid w:val="004D2D97"/>
    <w:pPr>
      <w:spacing w:after="100"/>
      <w:ind w:left="240"/>
    </w:pPr>
  </w:style>
  <w:style w:type="character" w:styleId="Hyperlink">
    <w:name w:val="Hyperlink"/>
    <w:basedOn w:val="DefaultParagraphFont"/>
    <w:uiPriority w:val="99"/>
    <w:unhideWhenUsed/>
    <w:rsid w:val="004D2D97"/>
    <w:rPr>
      <w:color w:val="0000FF" w:themeColor="hyperlink"/>
      <w:u w:val="single"/>
    </w:rPr>
  </w:style>
  <w:style w:type="paragraph" w:styleId="BodyText">
    <w:name w:val="Body Text"/>
    <w:basedOn w:val="Normal"/>
    <w:link w:val="BodyTextChar"/>
    <w:rsid w:val="00F065C8"/>
    <w:pPr>
      <w:spacing w:after="0"/>
      <w:ind w:left="1080"/>
      <w:jc w:val="both"/>
    </w:pPr>
    <w:rPr>
      <w:color w:val="auto"/>
      <w:szCs w:val="20"/>
    </w:rPr>
  </w:style>
  <w:style w:type="character" w:customStyle="1" w:styleId="BodyTextChar">
    <w:name w:val="Body Text Char"/>
    <w:basedOn w:val="DefaultParagraphFont"/>
    <w:link w:val="BodyText"/>
    <w:rsid w:val="00F065C8"/>
    <w:rPr>
      <w:color w:val="auto"/>
      <w:szCs w:val="20"/>
    </w:rPr>
  </w:style>
  <w:style w:type="paragraph" w:styleId="NoSpacing">
    <w:name w:val="No Spacing"/>
    <w:uiPriority w:val="1"/>
    <w:qFormat/>
    <w:rsid w:val="00A90FFE"/>
    <w:pPr>
      <w:spacing w:after="0"/>
    </w:pPr>
  </w:style>
  <w:style w:type="table" w:styleId="TableGrid">
    <w:name w:val="Table Grid"/>
    <w:basedOn w:val="TableNormal"/>
    <w:rsid w:val="006D2485"/>
    <w:pPr>
      <w:spacing w:after="0"/>
    </w:pPr>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A4E4D"/>
    <w:pPr>
      <w:ind w:left="720"/>
      <w:contextualSpacing/>
    </w:pPr>
  </w:style>
  <w:style w:type="paragraph" w:styleId="NormalWeb">
    <w:name w:val="Normal (Web)"/>
    <w:basedOn w:val="Normal"/>
    <w:uiPriority w:val="99"/>
    <w:semiHidden/>
    <w:unhideWhenUsed/>
    <w:rsid w:val="00C071CA"/>
    <w:pPr>
      <w:spacing w:before="100" w:beforeAutospacing="1" w:after="100" w:afterAutospacing="1"/>
    </w:pPr>
    <w:rPr>
      <w:color w:val="auto"/>
      <w:lang w:val="en-CA" w:eastAsia="en-CA"/>
    </w:rPr>
  </w:style>
  <w:style w:type="paragraph" w:styleId="Header">
    <w:name w:val="header"/>
    <w:basedOn w:val="Normal"/>
    <w:link w:val="HeaderChar"/>
    <w:uiPriority w:val="99"/>
    <w:unhideWhenUsed/>
    <w:rsid w:val="007F2D9C"/>
    <w:pPr>
      <w:tabs>
        <w:tab w:val="center" w:pos="4680"/>
        <w:tab w:val="right" w:pos="9360"/>
      </w:tabs>
      <w:spacing w:after="0"/>
    </w:pPr>
  </w:style>
  <w:style w:type="character" w:customStyle="1" w:styleId="HeaderChar">
    <w:name w:val="Header Char"/>
    <w:basedOn w:val="DefaultParagraphFont"/>
    <w:link w:val="Header"/>
    <w:uiPriority w:val="99"/>
    <w:rsid w:val="007F2D9C"/>
  </w:style>
  <w:style w:type="paragraph" w:styleId="Footer">
    <w:name w:val="footer"/>
    <w:basedOn w:val="Normal"/>
    <w:link w:val="FooterChar"/>
    <w:uiPriority w:val="99"/>
    <w:unhideWhenUsed/>
    <w:rsid w:val="007F2D9C"/>
    <w:pPr>
      <w:tabs>
        <w:tab w:val="center" w:pos="4680"/>
        <w:tab w:val="right" w:pos="9360"/>
      </w:tabs>
      <w:spacing w:after="0"/>
    </w:pPr>
  </w:style>
  <w:style w:type="character" w:customStyle="1" w:styleId="FooterChar">
    <w:name w:val="Footer Char"/>
    <w:basedOn w:val="DefaultParagraphFont"/>
    <w:link w:val="Footer"/>
    <w:uiPriority w:val="99"/>
    <w:rsid w:val="007F2D9C"/>
  </w:style>
  <w:style w:type="paragraph" w:styleId="CommentSubject">
    <w:name w:val="annotation subject"/>
    <w:basedOn w:val="CommentText"/>
    <w:next w:val="CommentText"/>
    <w:link w:val="CommentSubjectChar"/>
    <w:uiPriority w:val="99"/>
    <w:semiHidden/>
    <w:unhideWhenUsed/>
    <w:rsid w:val="00E36B2C"/>
    <w:rPr>
      <w:b/>
      <w:bCs/>
    </w:rPr>
  </w:style>
  <w:style w:type="character" w:customStyle="1" w:styleId="CommentSubjectChar">
    <w:name w:val="Comment Subject Char"/>
    <w:basedOn w:val="CommentTextChar"/>
    <w:link w:val="CommentSubject"/>
    <w:uiPriority w:val="99"/>
    <w:semiHidden/>
    <w:rsid w:val="00E36B2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szCs w:val="24"/>
        <w:lang w:val="en-US" w:eastAsia="en-US" w:bidi="ar-SA"/>
      </w:rPr>
    </w:rPrDefault>
    <w:pPrDefault>
      <w:pPr>
        <w:spacing w:after="24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25AE0"/>
  </w:style>
  <w:style w:type="paragraph" w:styleId="Heading1">
    <w:name w:val="heading 1"/>
    <w:basedOn w:val="Normal"/>
    <w:next w:val="Normal"/>
    <w:rsid w:val="00A90FFE"/>
    <w:pPr>
      <w:keepNext/>
      <w:keepLines/>
      <w:numPr>
        <w:numId w:val="11"/>
      </w:numPr>
      <w:spacing w:before="480" w:line="360" w:lineRule="auto"/>
      <w:outlineLvl w:val="0"/>
    </w:pPr>
    <w:rPr>
      <w:b/>
      <w:sz w:val="28"/>
      <w:szCs w:val="28"/>
    </w:rPr>
  </w:style>
  <w:style w:type="paragraph" w:styleId="Heading2">
    <w:name w:val="heading 2"/>
    <w:basedOn w:val="Normal"/>
    <w:next w:val="Normal"/>
    <w:rsid w:val="00825AE0"/>
    <w:pPr>
      <w:keepNext/>
      <w:keepLines/>
      <w:spacing w:before="240" w:after="60"/>
      <w:outlineLvl w:val="1"/>
    </w:pPr>
    <w:rPr>
      <w:b/>
    </w:rPr>
  </w:style>
  <w:style w:type="paragraph" w:styleId="Heading3">
    <w:name w:val="heading 3"/>
    <w:basedOn w:val="Normal"/>
    <w:next w:val="Normal"/>
    <w:rsid w:val="00825AE0"/>
    <w:pPr>
      <w:keepNext/>
      <w:keepLines/>
      <w:spacing w:before="240" w:after="60"/>
      <w:outlineLvl w:val="2"/>
    </w:pPr>
    <w:rPr>
      <w:b/>
    </w:rPr>
  </w:style>
  <w:style w:type="paragraph" w:styleId="Heading4">
    <w:name w:val="heading 4"/>
    <w:basedOn w:val="Normal"/>
    <w:next w:val="Normal"/>
    <w:rsid w:val="00825AE0"/>
    <w:pPr>
      <w:keepNext/>
      <w:keepLines/>
      <w:spacing w:before="240" w:after="60"/>
      <w:outlineLvl w:val="3"/>
    </w:pPr>
    <w:rPr>
      <w:b/>
    </w:rPr>
  </w:style>
  <w:style w:type="paragraph" w:styleId="Heading5">
    <w:name w:val="heading 5"/>
    <w:basedOn w:val="Normal"/>
    <w:next w:val="Normal"/>
    <w:rsid w:val="00825AE0"/>
    <w:pPr>
      <w:keepNext/>
      <w:keepLines/>
      <w:spacing w:before="240" w:after="60"/>
      <w:outlineLvl w:val="4"/>
    </w:pPr>
    <w:rPr>
      <w:b/>
      <w:i/>
      <w:sz w:val="26"/>
      <w:szCs w:val="26"/>
    </w:rPr>
  </w:style>
  <w:style w:type="paragraph" w:styleId="Heading6">
    <w:name w:val="heading 6"/>
    <w:basedOn w:val="Normal"/>
    <w:next w:val="Normal"/>
    <w:rsid w:val="00825AE0"/>
    <w:pPr>
      <w:keepNext/>
      <w:keepLines/>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825AE0"/>
    <w:pPr>
      <w:keepNext/>
      <w:keepLines/>
      <w:spacing w:before="480" w:after="120"/>
      <w:contextualSpacing/>
    </w:pPr>
    <w:rPr>
      <w:b/>
      <w:sz w:val="72"/>
      <w:szCs w:val="72"/>
    </w:rPr>
  </w:style>
  <w:style w:type="paragraph" w:styleId="Subtitle">
    <w:name w:val="Subtitle"/>
    <w:basedOn w:val="Normal"/>
    <w:next w:val="Normal"/>
    <w:rsid w:val="00825AE0"/>
    <w:pPr>
      <w:keepNext/>
      <w:keepLines/>
      <w:spacing w:before="360" w:after="80"/>
      <w:contextualSpacing/>
    </w:pPr>
    <w:rPr>
      <w:rFonts w:ascii="Georgia" w:eastAsia="Georgia" w:hAnsi="Georgia" w:cs="Georgia"/>
      <w:i/>
      <w:color w:val="666666"/>
      <w:sz w:val="48"/>
      <w:szCs w:val="48"/>
    </w:rPr>
  </w:style>
  <w:style w:type="table" w:customStyle="1" w:styleId="a">
    <w:basedOn w:val="TableNormal"/>
    <w:rsid w:val="00825AE0"/>
    <w:tblPr>
      <w:tblStyleRowBandSize w:val="1"/>
      <w:tblStyleColBandSize w:val="1"/>
      <w:tblCellMar>
        <w:left w:w="115" w:type="dxa"/>
        <w:right w:w="115" w:type="dxa"/>
      </w:tblCellMar>
    </w:tblPr>
  </w:style>
  <w:style w:type="table" w:customStyle="1" w:styleId="a0">
    <w:basedOn w:val="TableNormal"/>
    <w:rsid w:val="00825AE0"/>
    <w:tblPr>
      <w:tblStyleRowBandSize w:val="1"/>
      <w:tblStyleColBandSize w:val="1"/>
      <w:tblCellMar>
        <w:left w:w="115" w:type="dxa"/>
        <w:right w:w="115" w:type="dxa"/>
      </w:tblCellMar>
    </w:tblPr>
  </w:style>
  <w:style w:type="table" w:customStyle="1" w:styleId="a1">
    <w:basedOn w:val="TableNormal"/>
    <w:rsid w:val="00825AE0"/>
    <w:tblPr>
      <w:tblStyleRowBandSize w:val="1"/>
      <w:tblStyleColBandSize w:val="1"/>
    </w:tblPr>
  </w:style>
  <w:style w:type="table" w:customStyle="1" w:styleId="a2">
    <w:basedOn w:val="TableNormal"/>
    <w:rsid w:val="00825AE0"/>
    <w:pPr>
      <w:contextualSpacing/>
    </w:pPr>
    <w:tblPr>
      <w:tblStyleRowBandSize w:val="1"/>
      <w:tblStyleColBandSize w:val="1"/>
      <w:tblCellMar>
        <w:left w:w="115" w:type="dxa"/>
        <w:right w:w="115" w:type="dxa"/>
      </w:tblCellMar>
    </w:tblPr>
    <w:tblStylePr w:type="firstRow">
      <w:pPr>
        <w:spacing w:line="240" w:lineRule="auto"/>
        <w:ind w:left="0" w:right="0" w:firstLine="0"/>
        <w:jc w:val="center"/>
      </w:pPr>
      <w:rPr>
        <w:rFonts w:ascii="Cambria" w:eastAsia="Cambria" w:hAnsi="Cambria" w:cs="Cambria"/>
        <w:b/>
        <w:color w:val="000000"/>
        <w:sz w:val="20"/>
        <w:szCs w:val="20"/>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tcMar>
          <w:top w:w="0" w:type="nil"/>
          <w:left w:w="115" w:type="dxa"/>
          <w:bottom w:w="0" w:type="nil"/>
          <w:right w:w="115" w:type="dxa"/>
        </w:tcMar>
      </w:tcPr>
    </w:tblStylePr>
  </w:style>
  <w:style w:type="table" w:customStyle="1" w:styleId="a3">
    <w:basedOn w:val="TableNormal"/>
    <w:rsid w:val="00825AE0"/>
    <w:pPr>
      <w:contextualSpacing/>
    </w:pPr>
    <w:tblPr>
      <w:tblStyleRowBandSize w:val="1"/>
      <w:tblStyleColBandSize w:val="1"/>
      <w:tblCellMar>
        <w:left w:w="115" w:type="dxa"/>
        <w:right w:w="115" w:type="dxa"/>
      </w:tblCellMar>
    </w:tblPr>
    <w:tblStylePr w:type="firstRow">
      <w:pPr>
        <w:spacing w:line="240" w:lineRule="auto"/>
        <w:ind w:left="0" w:right="0" w:firstLine="0"/>
        <w:jc w:val="center"/>
      </w:pPr>
      <w:rPr>
        <w:rFonts w:ascii="Cambria" w:eastAsia="Cambria" w:hAnsi="Cambria" w:cs="Cambria"/>
        <w:b/>
        <w:color w:val="000000"/>
        <w:sz w:val="20"/>
        <w:szCs w:val="20"/>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tcMar>
          <w:top w:w="0" w:type="nil"/>
          <w:left w:w="115" w:type="dxa"/>
          <w:bottom w:w="0" w:type="nil"/>
          <w:right w:w="115" w:type="dxa"/>
        </w:tcMar>
      </w:tcPr>
    </w:tblStylePr>
  </w:style>
  <w:style w:type="table" w:customStyle="1" w:styleId="a4">
    <w:basedOn w:val="TableNormal"/>
    <w:rsid w:val="00825AE0"/>
    <w:pPr>
      <w:contextualSpacing/>
    </w:pPr>
    <w:tblPr>
      <w:tblStyleRowBandSize w:val="1"/>
      <w:tblStyleColBandSize w:val="1"/>
      <w:tblCellMar>
        <w:left w:w="115" w:type="dxa"/>
        <w:right w:w="115" w:type="dxa"/>
      </w:tblCellMar>
    </w:tblPr>
    <w:tblStylePr w:type="firstRow">
      <w:pPr>
        <w:spacing w:line="240" w:lineRule="auto"/>
        <w:ind w:left="0" w:right="0" w:firstLine="0"/>
        <w:jc w:val="center"/>
      </w:pPr>
      <w:rPr>
        <w:rFonts w:ascii="Cambria" w:eastAsia="Cambria" w:hAnsi="Cambria" w:cs="Cambria"/>
        <w:b/>
        <w:color w:val="000000"/>
        <w:sz w:val="20"/>
        <w:szCs w:val="20"/>
      </w:rPr>
      <w:tblPr/>
      <w:tcPr>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tcMar>
          <w:top w:w="0" w:type="nil"/>
          <w:left w:w="115" w:type="dxa"/>
          <w:bottom w:w="0" w:type="nil"/>
          <w:right w:w="115" w:type="dxa"/>
        </w:tcMar>
      </w:tcPr>
    </w:tblStylePr>
  </w:style>
  <w:style w:type="table" w:customStyle="1" w:styleId="a5">
    <w:basedOn w:val="TableNormal"/>
    <w:rsid w:val="00825AE0"/>
    <w:tblPr>
      <w:tblStyleRowBandSize w:val="1"/>
      <w:tblStyleColBandSize w:val="1"/>
      <w:tblCellMar>
        <w:left w:w="0" w:type="dxa"/>
        <w:right w:w="0" w:type="dxa"/>
      </w:tblCellMar>
    </w:tblPr>
  </w:style>
  <w:style w:type="table" w:customStyle="1" w:styleId="a6">
    <w:basedOn w:val="TableNormal"/>
    <w:rsid w:val="00825AE0"/>
    <w:tblPr>
      <w:tblStyleRowBandSize w:val="1"/>
      <w:tblStyleColBandSize w:val="1"/>
      <w:tblCellMar>
        <w:left w:w="0" w:type="dxa"/>
        <w:right w:w="0" w:type="dxa"/>
      </w:tblCellMar>
    </w:tblPr>
  </w:style>
  <w:style w:type="paragraph" w:styleId="CommentText">
    <w:name w:val="annotation text"/>
    <w:basedOn w:val="Normal"/>
    <w:link w:val="CommentTextChar"/>
    <w:uiPriority w:val="99"/>
    <w:semiHidden/>
    <w:unhideWhenUsed/>
    <w:rsid w:val="00825AE0"/>
    <w:rPr>
      <w:sz w:val="20"/>
      <w:szCs w:val="20"/>
    </w:rPr>
  </w:style>
  <w:style w:type="character" w:customStyle="1" w:styleId="CommentTextChar">
    <w:name w:val="Comment Text Char"/>
    <w:basedOn w:val="DefaultParagraphFont"/>
    <w:link w:val="CommentText"/>
    <w:uiPriority w:val="99"/>
    <w:semiHidden/>
    <w:rsid w:val="00825AE0"/>
    <w:rPr>
      <w:sz w:val="20"/>
      <w:szCs w:val="20"/>
    </w:rPr>
  </w:style>
  <w:style w:type="character" w:styleId="CommentReference">
    <w:name w:val="annotation reference"/>
    <w:basedOn w:val="DefaultParagraphFont"/>
    <w:uiPriority w:val="99"/>
    <w:semiHidden/>
    <w:unhideWhenUsed/>
    <w:rsid w:val="00825AE0"/>
    <w:rPr>
      <w:sz w:val="16"/>
      <w:szCs w:val="16"/>
    </w:rPr>
  </w:style>
  <w:style w:type="paragraph" w:styleId="BalloonText">
    <w:name w:val="Balloon Text"/>
    <w:basedOn w:val="Normal"/>
    <w:link w:val="BalloonTextChar"/>
    <w:uiPriority w:val="99"/>
    <w:semiHidden/>
    <w:unhideWhenUsed/>
    <w:rsid w:val="005E488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88F"/>
    <w:rPr>
      <w:rFonts w:ascii="Tahoma" w:hAnsi="Tahoma" w:cs="Tahoma"/>
      <w:sz w:val="16"/>
      <w:szCs w:val="16"/>
    </w:rPr>
  </w:style>
  <w:style w:type="paragraph" w:styleId="TOCHeading">
    <w:name w:val="TOC Heading"/>
    <w:basedOn w:val="Heading1"/>
    <w:next w:val="Normal"/>
    <w:uiPriority w:val="39"/>
    <w:unhideWhenUsed/>
    <w:qFormat/>
    <w:rsid w:val="004D2D97"/>
    <w:pPr>
      <w:spacing w:after="0" w:line="276" w:lineRule="auto"/>
      <w:outlineLvl w:val="9"/>
    </w:pPr>
    <w:rPr>
      <w:rFonts w:asciiTheme="majorHAnsi" w:eastAsiaTheme="majorEastAsia" w:hAnsiTheme="majorHAnsi" w:cstheme="majorBidi"/>
      <w:bCs/>
      <w:color w:val="365F91" w:themeColor="accent1" w:themeShade="BF"/>
      <w:lang w:eastAsia="ja-JP"/>
    </w:rPr>
  </w:style>
  <w:style w:type="paragraph" w:styleId="TOC1">
    <w:name w:val="toc 1"/>
    <w:basedOn w:val="Normal"/>
    <w:next w:val="Normal"/>
    <w:autoRedefine/>
    <w:uiPriority w:val="39"/>
    <w:unhideWhenUsed/>
    <w:rsid w:val="004D2D97"/>
    <w:pPr>
      <w:spacing w:after="100"/>
    </w:pPr>
  </w:style>
  <w:style w:type="paragraph" w:styleId="TOC2">
    <w:name w:val="toc 2"/>
    <w:basedOn w:val="Normal"/>
    <w:next w:val="Normal"/>
    <w:autoRedefine/>
    <w:uiPriority w:val="39"/>
    <w:unhideWhenUsed/>
    <w:rsid w:val="004D2D97"/>
    <w:pPr>
      <w:spacing w:after="100"/>
      <w:ind w:left="240"/>
    </w:pPr>
  </w:style>
  <w:style w:type="character" w:styleId="Hyperlink">
    <w:name w:val="Hyperlink"/>
    <w:basedOn w:val="DefaultParagraphFont"/>
    <w:uiPriority w:val="99"/>
    <w:unhideWhenUsed/>
    <w:rsid w:val="004D2D97"/>
    <w:rPr>
      <w:color w:val="0000FF" w:themeColor="hyperlink"/>
      <w:u w:val="single"/>
    </w:rPr>
  </w:style>
  <w:style w:type="paragraph" w:styleId="BodyText">
    <w:name w:val="Body Text"/>
    <w:basedOn w:val="Normal"/>
    <w:link w:val="BodyTextChar"/>
    <w:rsid w:val="00F065C8"/>
    <w:pPr>
      <w:spacing w:after="0"/>
      <w:ind w:left="1080"/>
      <w:jc w:val="both"/>
    </w:pPr>
    <w:rPr>
      <w:color w:val="auto"/>
      <w:szCs w:val="20"/>
    </w:rPr>
  </w:style>
  <w:style w:type="character" w:customStyle="1" w:styleId="BodyTextChar">
    <w:name w:val="Body Text Char"/>
    <w:basedOn w:val="DefaultParagraphFont"/>
    <w:link w:val="BodyText"/>
    <w:rsid w:val="00F065C8"/>
    <w:rPr>
      <w:color w:val="auto"/>
      <w:szCs w:val="20"/>
    </w:rPr>
  </w:style>
  <w:style w:type="paragraph" w:styleId="NoSpacing">
    <w:name w:val="No Spacing"/>
    <w:uiPriority w:val="1"/>
    <w:qFormat/>
    <w:rsid w:val="00A90FFE"/>
    <w:pPr>
      <w:spacing w:after="0"/>
    </w:pPr>
  </w:style>
  <w:style w:type="table" w:styleId="TableGrid">
    <w:name w:val="Table Grid"/>
    <w:basedOn w:val="TableNormal"/>
    <w:rsid w:val="006D2485"/>
    <w:pPr>
      <w:spacing w:after="0"/>
    </w:pPr>
    <w:rPr>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A4E4D"/>
    <w:pPr>
      <w:ind w:left="720"/>
      <w:contextualSpacing/>
    </w:pPr>
  </w:style>
  <w:style w:type="paragraph" w:styleId="NormalWeb">
    <w:name w:val="Normal (Web)"/>
    <w:basedOn w:val="Normal"/>
    <w:uiPriority w:val="99"/>
    <w:semiHidden/>
    <w:unhideWhenUsed/>
    <w:rsid w:val="00C071CA"/>
    <w:pPr>
      <w:spacing w:before="100" w:beforeAutospacing="1" w:after="100" w:afterAutospacing="1"/>
    </w:pPr>
    <w:rPr>
      <w:color w:val="auto"/>
      <w:lang w:val="en-CA" w:eastAsia="en-CA"/>
    </w:rPr>
  </w:style>
  <w:style w:type="paragraph" w:styleId="Header">
    <w:name w:val="header"/>
    <w:basedOn w:val="Normal"/>
    <w:link w:val="HeaderChar"/>
    <w:uiPriority w:val="99"/>
    <w:unhideWhenUsed/>
    <w:rsid w:val="007F2D9C"/>
    <w:pPr>
      <w:tabs>
        <w:tab w:val="center" w:pos="4680"/>
        <w:tab w:val="right" w:pos="9360"/>
      </w:tabs>
      <w:spacing w:after="0"/>
    </w:pPr>
  </w:style>
  <w:style w:type="character" w:customStyle="1" w:styleId="HeaderChar">
    <w:name w:val="Header Char"/>
    <w:basedOn w:val="DefaultParagraphFont"/>
    <w:link w:val="Header"/>
    <w:uiPriority w:val="99"/>
    <w:rsid w:val="007F2D9C"/>
  </w:style>
  <w:style w:type="paragraph" w:styleId="Footer">
    <w:name w:val="footer"/>
    <w:basedOn w:val="Normal"/>
    <w:link w:val="FooterChar"/>
    <w:uiPriority w:val="99"/>
    <w:unhideWhenUsed/>
    <w:rsid w:val="007F2D9C"/>
    <w:pPr>
      <w:tabs>
        <w:tab w:val="center" w:pos="4680"/>
        <w:tab w:val="right" w:pos="9360"/>
      </w:tabs>
      <w:spacing w:after="0"/>
    </w:pPr>
  </w:style>
  <w:style w:type="character" w:customStyle="1" w:styleId="FooterChar">
    <w:name w:val="Footer Char"/>
    <w:basedOn w:val="DefaultParagraphFont"/>
    <w:link w:val="Footer"/>
    <w:uiPriority w:val="99"/>
    <w:rsid w:val="007F2D9C"/>
  </w:style>
  <w:style w:type="paragraph" w:styleId="CommentSubject">
    <w:name w:val="annotation subject"/>
    <w:basedOn w:val="CommentText"/>
    <w:next w:val="CommentText"/>
    <w:link w:val="CommentSubjectChar"/>
    <w:uiPriority w:val="99"/>
    <w:semiHidden/>
    <w:unhideWhenUsed/>
    <w:rsid w:val="00E36B2C"/>
    <w:rPr>
      <w:b/>
      <w:bCs/>
    </w:rPr>
  </w:style>
  <w:style w:type="character" w:customStyle="1" w:styleId="CommentSubjectChar">
    <w:name w:val="Comment Subject Char"/>
    <w:basedOn w:val="CommentTextChar"/>
    <w:link w:val="CommentSubject"/>
    <w:uiPriority w:val="99"/>
    <w:semiHidden/>
    <w:rsid w:val="00E36B2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kware.com/documents/APPNOTE/APPNOTE-6.3.1.TXT" TargetMode="External"/><Relationship Id="rId18" Type="http://schemas.openxmlformats.org/officeDocument/2006/relationships/image" Target="media/image6.png"/><Relationship Id="rId26" Type="http://schemas.openxmlformats.org/officeDocument/2006/relationships/comments" Target="comments.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image" Target="media/image12.png"/><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hyperlink" Target="https://portal.opengeospatial.org/files/?artifact_id=61935" TargetMode="Externa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yperlink" Target="http://www.opengeospatial.org/legal/" TargetMode="External"/><Relationship Id="rId14" Type="http://schemas.openxmlformats.org/officeDocument/2006/relationships/hyperlink" Target="http://www.pkware.com/documents/APPNOTE/APPNOTE-6.3.1.TXT" TargetMode="External"/><Relationship Id="rId22" Type="http://schemas.openxmlformats.org/officeDocument/2006/relationships/image" Target="media/image10.png"/><Relationship Id="rId27" Type="http://schemas.openxmlformats.org/officeDocument/2006/relationships/hyperlink" Target="http://en.wiktionary.org/wiki/Appendix:Color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E100E-2523-455F-8023-8E82ED168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52</Pages>
  <Words>8103</Words>
  <Characters>46193</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Carl Reed</cp:lastModifiedBy>
  <cp:revision>9</cp:revision>
  <dcterms:created xsi:type="dcterms:W3CDTF">2016-10-06T21:06:00Z</dcterms:created>
  <dcterms:modified xsi:type="dcterms:W3CDTF">2018-01-24T19:49:00Z</dcterms:modified>
</cp:coreProperties>
</file>